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756" w:rsidRDefault="00177756" w:rsidP="00D966CD">
      <w:pPr>
        <w:jc w:val="both"/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Pr="001E4A3E" w:rsidRDefault="009A02A7" w:rsidP="00D966CD">
      <w:pPr>
        <w:jc w:val="center"/>
        <w:rPr>
          <w:b/>
          <w:sz w:val="40"/>
          <w:szCs w:val="40"/>
        </w:rPr>
      </w:pPr>
      <w:r w:rsidRPr="001E4A3E">
        <w:rPr>
          <w:b/>
          <w:sz w:val="40"/>
          <w:szCs w:val="40"/>
        </w:rPr>
        <w:t>Správa o činnosti informačno-poradenského centra</w:t>
      </w:r>
    </w:p>
    <w:p w:rsidR="001E4A3E" w:rsidRPr="001E4A3E" w:rsidRDefault="001E4A3E" w:rsidP="00D966CD">
      <w:pPr>
        <w:jc w:val="center"/>
        <w:rPr>
          <w:b/>
          <w:sz w:val="40"/>
          <w:szCs w:val="40"/>
        </w:rPr>
      </w:pPr>
    </w:p>
    <w:p w:rsidR="001E4A3E" w:rsidRPr="001E4A3E" w:rsidRDefault="009A02A7" w:rsidP="00D966CD">
      <w:pPr>
        <w:jc w:val="center"/>
        <w:rPr>
          <w:b/>
          <w:sz w:val="40"/>
          <w:szCs w:val="40"/>
        </w:rPr>
      </w:pPr>
      <w:r w:rsidRPr="001E4A3E">
        <w:rPr>
          <w:b/>
          <w:sz w:val="40"/>
          <w:szCs w:val="40"/>
        </w:rPr>
        <w:t xml:space="preserve">v </w:t>
      </w:r>
      <w:r w:rsidRPr="008566F2">
        <w:rPr>
          <w:b/>
          <w:sz w:val="40"/>
          <w:szCs w:val="40"/>
        </w:rPr>
        <w:t>................</w:t>
      </w:r>
      <w:r w:rsidRPr="001E4A3E">
        <w:rPr>
          <w:b/>
          <w:sz w:val="40"/>
          <w:szCs w:val="40"/>
        </w:rPr>
        <w:t xml:space="preserve"> kraji</w:t>
      </w:r>
    </w:p>
    <w:p w:rsidR="001E4A3E" w:rsidRPr="001E4A3E" w:rsidRDefault="001E4A3E" w:rsidP="00D966CD">
      <w:pPr>
        <w:jc w:val="center"/>
        <w:rPr>
          <w:b/>
          <w:sz w:val="40"/>
          <w:szCs w:val="40"/>
        </w:rPr>
      </w:pPr>
    </w:p>
    <w:p w:rsidR="001E4A3E" w:rsidRPr="001E4A3E" w:rsidRDefault="009A02A7" w:rsidP="00D966CD">
      <w:pPr>
        <w:jc w:val="center"/>
        <w:rPr>
          <w:b/>
          <w:sz w:val="40"/>
          <w:szCs w:val="40"/>
        </w:rPr>
      </w:pPr>
      <w:r w:rsidRPr="001E4A3E">
        <w:rPr>
          <w:b/>
          <w:sz w:val="40"/>
          <w:szCs w:val="40"/>
        </w:rPr>
        <w:t xml:space="preserve">za obdobie </w:t>
      </w:r>
      <w:r w:rsidR="001E4A3E" w:rsidRPr="008566F2">
        <w:rPr>
          <w:b/>
          <w:sz w:val="40"/>
          <w:szCs w:val="40"/>
        </w:rPr>
        <w:t>od.......do......../ roku ....</w:t>
      </w:r>
      <w:r w:rsidR="001E4A3E" w:rsidRPr="008566F2">
        <w:rPr>
          <w:rStyle w:val="Odkaznapoznmkupodiarou"/>
          <w:b/>
          <w:sz w:val="40"/>
          <w:szCs w:val="40"/>
        </w:rPr>
        <w:footnoteReference w:id="2"/>
      </w:r>
    </w:p>
    <w:p w:rsidR="001E4A3E" w:rsidRPr="001E4A3E" w:rsidRDefault="001E4A3E" w:rsidP="00D966CD">
      <w:pPr>
        <w:jc w:val="both"/>
        <w:rPr>
          <w:b/>
          <w:sz w:val="40"/>
          <w:szCs w:val="40"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  <w:r>
        <w:rPr>
          <w:b/>
        </w:rPr>
        <w:t>Vypracoval:</w:t>
      </w:r>
      <w:r w:rsidR="005160BF">
        <w:rPr>
          <w:b/>
        </w:rPr>
        <w:t xml:space="preserve"> </w:t>
      </w:r>
      <w:ins w:id="0" w:author="Autor">
        <w:r w:rsidR="00383CC6">
          <w:rPr>
            <w:b/>
          </w:rPr>
          <w:t>koordinátor</w:t>
        </w:r>
        <w:r w:rsidR="00DB5E30">
          <w:rPr>
            <w:b/>
          </w:rPr>
          <w:t xml:space="preserve"> </w:t>
        </w:r>
      </w:ins>
      <w:del w:id="1" w:author="Autor">
        <w:r w:rsidR="005160BF" w:rsidDel="00383CC6">
          <w:rPr>
            <w:b/>
          </w:rPr>
          <w:delText xml:space="preserve">vedúci </w:delText>
        </w:r>
      </w:del>
      <w:r w:rsidR="003F6DA8">
        <w:rPr>
          <w:b/>
        </w:rPr>
        <w:t>informačno-poradenského centra</w:t>
      </w:r>
    </w:p>
    <w:p w:rsidR="001E4A3E" w:rsidRDefault="00310C0E" w:rsidP="00D966CD">
      <w:pPr>
        <w:jc w:val="both"/>
        <w:rPr>
          <w:b/>
        </w:rPr>
      </w:pPr>
      <w:r w:rsidRPr="008566F2">
        <w:rPr>
          <w:b/>
        </w:rPr>
        <w:t>..................................</w:t>
      </w:r>
      <w:r w:rsidRPr="008566F2">
        <w:rPr>
          <w:i/>
        </w:rPr>
        <w:t xml:space="preserve"> [organizácia]</w:t>
      </w:r>
    </w:p>
    <w:p w:rsidR="001E4A3E" w:rsidRDefault="001E4A3E" w:rsidP="00D966CD">
      <w:pPr>
        <w:jc w:val="both"/>
        <w:rPr>
          <w:b/>
        </w:rPr>
      </w:pPr>
    </w:p>
    <w:p w:rsidR="001E4A3E" w:rsidRDefault="00382B81" w:rsidP="00D966CD">
      <w:pPr>
        <w:jc w:val="both"/>
        <w:rPr>
          <w:b/>
        </w:rPr>
      </w:pPr>
      <w:r>
        <w:rPr>
          <w:b/>
        </w:rPr>
        <w:t>Schválil:</w:t>
      </w:r>
      <w:r w:rsidR="00310C0E">
        <w:rPr>
          <w:b/>
        </w:rPr>
        <w:t xml:space="preserve"> </w:t>
      </w:r>
      <w:r w:rsidR="003F6DA8">
        <w:rPr>
          <w:b/>
        </w:rPr>
        <w:t xml:space="preserve">........................... </w:t>
      </w:r>
      <w:r w:rsidR="00310C0E">
        <w:rPr>
          <w:i/>
        </w:rPr>
        <w:t>[štatutárny orgán]</w:t>
      </w:r>
    </w:p>
    <w:p w:rsidR="001E4A3E" w:rsidRDefault="001E4A3E" w:rsidP="00D966CD">
      <w:pPr>
        <w:jc w:val="both"/>
        <w:rPr>
          <w:b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586266976"/>
        <w:docPartObj>
          <w:docPartGallery w:val="Table of Contents"/>
          <w:docPartUnique/>
        </w:docPartObj>
      </w:sdtPr>
      <w:sdtEndPr/>
      <w:sdtContent>
        <w:p w:rsidR="00C15361" w:rsidRDefault="00C15361" w:rsidP="00B31823">
          <w:pPr>
            <w:pStyle w:val="Hlavikaobsahu"/>
            <w:pageBreakBefore/>
          </w:pPr>
          <w:r>
            <w:t>Obsah</w:t>
          </w:r>
        </w:p>
        <w:p w:rsidR="00BD1A65" w:rsidRDefault="009E422A">
          <w:pPr>
            <w:pStyle w:val="Obsah2"/>
            <w:tabs>
              <w:tab w:val="left" w:pos="660"/>
              <w:tab w:val="right" w:leader="dot" w:pos="9062"/>
            </w:tabs>
            <w:rPr>
              <w:ins w:id="2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 w:rsidR="00C15361">
            <w:instrText xml:space="preserve"> TOC \o "1-3" \h \z \u </w:instrText>
          </w:r>
          <w:r>
            <w:fldChar w:fldCharType="separate"/>
          </w:r>
          <w:ins w:id="3" w:author="Autor">
            <w:r w:rsidR="00BD1A65" w:rsidRPr="00621991">
              <w:rPr>
                <w:rStyle w:val="Hypertextovprepojenie"/>
                <w:noProof/>
              </w:rPr>
              <w:fldChar w:fldCharType="begin"/>
            </w:r>
            <w:r w:rsidR="00BD1A65" w:rsidRPr="00621991">
              <w:rPr>
                <w:rStyle w:val="Hypertextovprepojenie"/>
                <w:noProof/>
              </w:rPr>
              <w:instrText xml:space="preserve"> </w:instrText>
            </w:r>
            <w:r w:rsidR="00BD1A65">
              <w:rPr>
                <w:noProof/>
              </w:rPr>
              <w:instrText>HYPERLINK \l "_Toc486832222"</w:instrText>
            </w:r>
            <w:r w:rsidR="00BD1A65" w:rsidRPr="00621991">
              <w:rPr>
                <w:rStyle w:val="Hypertextovprepojenie"/>
                <w:noProof/>
              </w:rPr>
              <w:instrText xml:space="preserve"> </w:instrText>
            </w:r>
            <w:r w:rsidR="00BD1A65" w:rsidRPr="00621991">
              <w:rPr>
                <w:rStyle w:val="Hypertextovprepojenie"/>
                <w:noProof/>
              </w:rPr>
            </w:r>
            <w:r w:rsidR="00BD1A65" w:rsidRPr="00621991">
              <w:rPr>
                <w:rStyle w:val="Hypertextovprepojenie"/>
                <w:noProof/>
              </w:rPr>
              <w:fldChar w:fldCharType="separate"/>
            </w:r>
            <w:r w:rsidR="00BD1A65" w:rsidRPr="00621991">
              <w:rPr>
                <w:rStyle w:val="Hypertextovprepojenie"/>
                <w:noProof/>
              </w:rPr>
              <w:t>1.</w:t>
            </w:r>
            <w:r w:rsidR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D1A65" w:rsidRPr="00621991">
              <w:rPr>
                <w:rStyle w:val="Hypertextovprepojenie"/>
                <w:noProof/>
              </w:rPr>
              <w:t>Úvod</w:t>
            </w:r>
            <w:r w:rsidR="00BD1A65">
              <w:rPr>
                <w:noProof/>
                <w:webHidden/>
              </w:rPr>
              <w:tab/>
            </w:r>
            <w:r w:rsidR="00BD1A65">
              <w:rPr>
                <w:noProof/>
                <w:webHidden/>
              </w:rPr>
              <w:fldChar w:fldCharType="begin"/>
            </w:r>
            <w:r w:rsidR="00BD1A65">
              <w:rPr>
                <w:noProof/>
                <w:webHidden/>
              </w:rPr>
              <w:instrText xml:space="preserve"> PAGEREF _Toc486832222 \h </w:instrText>
            </w:r>
            <w:r w:rsidR="00BD1A65">
              <w:rPr>
                <w:noProof/>
                <w:webHidden/>
              </w:rPr>
            </w:r>
          </w:ins>
          <w:r w:rsidR="00BD1A65">
            <w:rPr>
              <w:noProof/>
              <w:webHidden/>
            </w:rPr>
            <w:fldChar w:fldCharType="separate"/>
          </w:r>
          <w:ins w:id="4" w:author="Autor">
            <w:r w:rsidR="00BD1A65">
              <w:rPr>
                <w:noProof/>
                <w:webHidden/>
              </w:rPr>
              <w:t>4</w:t>
            </w:r>
            <w:r w:rsidR="00BD1A65">
              <w:rPr>
                <w:noProof/>
                <w:webHidden/>
              </w:rPr>
              <w:fldChar w:fldCharType="end"/>
            </w:r>
            <w:r w:rsidR="00BD1A65" w:rsidRPr="00621991">
              <w:rPr>
                <w:rStyle w:val="Hypertextovprepojenie"/>
                <w:noProof/>
              </w:rPr>
              <w:fldChar w:fldCharType="end"/>
            </w:r>
          </w:ins>
        </w:p>
        <w:p w:rsidR="00BD1A65" w:rsidRDefault="00BD1A65">
          <w:pPr>
            <w:pStyle w:val="Obsah2"/>
            <w:tabs>
              <w:tab w:val="left" w:pos="660"/>
              <w:tab w:val="right" w:leader="dot" w:pos="9062"/>
            </w:tabs>
            <w:rPr>
              <w:ins w:id="5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6" w:author="Autor">
            <w:r w:rsidRPr="00621991">
              <w:rPr>
                <w:rStyle w:val="Hypertextovprepojenie"/>
                <w:noProof/>
              </w:rPr>
              <w:fldChar w:fldCharType="begin"/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"_Toc486832223"</w:instrText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 w:rsidRPr="00621991">
              <w:rPr>
                <w:rStyle w:val="Hypertextovprepojenie"/>
                <w:noProof/>
              </w:rPr>
            </w:r>
            <w:r w:rsidRPr="00621991">
              <w:rPr>
                <w:rStyle w:val="Hypertextovprepojenie"/>
                <w:noProof/>
              </w:rPr>
              <w:fldChar w:fldCharType="separate"/>
            </w:r>
            <w:r w:rsidRPr="00621991">
              <w:rPr>
                <w:rStyle w:val="Hypertextovprepojenie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Základné informácie o informačno-poradenskom centre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_Toc486832223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7" w:author="Autor"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  <w:r w:rsidRPr="00621991">
              <w:rPr>
                <w:rStyle w:val="Hypertextovprepojenie"/>
                <w:noProof/>
              </w:rPr>
              <w:fldChar w:fldCharType="end"/>
            </w:r>
          </w:ins>
        </w:p>
        <w:p w:rsidR="00BD1A65" w:rsidRDefault="00BD1A65">
          <w:pPr>
            <w:pStyle w:val="Obsah3"/>
            <w:tabs>
              <w:tab w:val="left" w:pos="1100"/>
              <w:tab w:val="right" w:leader="dot" w:pos="9062"/>
            </w:tabs>
            <w:rPr>
              <w:ins w:id="8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9" w:author="Autor">
            <w:r w:rsidRPr="00621991">
              <w:rPr>
                <w:rStyle w:val="Hypertextovprepojenie"/>
                <w:noProof/>
              </w:rPr>
              <w:fldChar w:fldCharType="begin"/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"_Toc486832225"</w:instrText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 w:rsidRPr="00621991">
              <w:rPr>
                <w:rStyle w:val="Hypertextovprepojenie"/>
                <w:noProof/>
              </w:rPr>
            </w:r>
            <w:r w:rsidRPr="00621991">
              <w:rPr>
                <w:rStyle w:val="Hypertextovprepojenie"/>
                <w:noProof/>
              </w:rPr>
              <w:fldChar w:fldCharType="separate"/>
            </w:r>
            <w:r w:rsidRPr="00621991">
              <w:rPr>
                <w:rStyle w:val="Hypertextovprepojenie"/>
                <w:noProof/>
              </w:rPr>
              <w:t>2.1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Personálne zabezpečenie IPC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_Toc486832225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10" w:author="Autor"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  <w:r w:rsidRPr="00621991">
              <w:rPr>
                <w:rStyle w:val="Hypertextovprepojenie"/>
                <w:noProof/>
              </w:rPr>
              <w:fldChar w:fldCharType="end"/>
            </w:r>
          </w:ins>
        </w:p>
        <w:p w:rsidR="00BD1A65" w:rsidRDefault="00BD1A65">
          <w:pPr>
            <w:pStyle w:val="Obsah3"/>
            <w:tabs>
              <w:tab w:val="left" w:pos="1100"/>
              <w:tab w:val="right" w:leader="dot" w:pos="9062"/>
            </w:tabs>
            <w:rPr>
              <w:ins w:id="11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12" w:author="Autor">
            <w:r w:rsidRPr="00621991">
              <w:rPr>
                <w:rStyle w:val="Hypertextovprepojenie"/>
                <w:noProof/>
              </w:rPr>
              <w:fldChar w:fldCharType="begin"/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"_Toc486832226"</w:instrText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 w:rsidRPr="00621991">
              <w:rPr>
                <w:rStyle w:val="Hypertextovprepojenie"/>
                <w:noProof/>
              </w:rPr>
            </w:r>
            <w:r w:rsidRPr="00621991">
              <w:rPr>
                <w:rStyle w:val="Hypertextovprepojenie"/>
                <w:noProof/>
              </w:rPr>
              <w:fldChar w:fldCharType="separate"/>
            </w:r>
            <w:r w:rsidRPr="00621991">
              <w:rPr>
                <w:rStyle w:val="Hypertextovprepojenie"/>
                <w:noProof/>
              </w:rPr>
              <w:t>2.2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Prevádzkovo-technické zabezpečenie IPC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_Toc486832226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13" w:author="Autor"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  <w:r w:rsidRPr="00621991">
              <w:rPr>
                <w:rStyle w:val="Hypertextovprepojenie"/>
                <w:noProof/>
              </w:rPr>
              <w:fldChar w:fldCharType="end"/>
            </w:r>
          </w:ins>
        </w:p>
        <w:p w:rsidR="00BD1A65" w:rsidRDefault="00BD1A65">
          <w:pPr>
            <w:pStyle w:val="Obsah3"/>
            <w:tabs>
              <w:tab w:val="left" w:pos="1100"/>
              <w:tab w:val="right" w:leader="dot" w:pos="9062"/>
            </w:tabs>
            <w:rPr>
              <w:ins w:id="14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15" w:author="Autor">
            <w:r w:rsidRPr="00621991">
              <w:rPr>
                <w:rStyle w:val="Hypertextovprepojenie"/>
                <w:noProof/>
              </w:rPr>
              <w:fldChar w:fldCharType="begin"/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"_Toc486832227"</w:instrText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 w:rsidRPr="00621991">
              <w:rPr>
                <w:rStyle w:val="Hypertextovprepojenie"/>
                <w:noProof/>
              </w:rPr>
            </w:r>
            <w:r w:rsidRPr="00621991">
              <w:rPr>
                <w:rStyle w:val="Hypertextovprepojenie"/>
                <w:noProof/>
              </w:rPr>
              <w:fldChar w:fldCharType="separate"/>
            </w:r>
            <w:r w:rsidRPr="00621991">
              <w:rPr>
                <w:rStyle w:val="Hypertextovprepojenie"/>
                <w:noProof/>
              </w:rPr>
              <w:t>2.3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Dostupnosť IPC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_Toc486832227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16" w:author="Autor"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  <w:r w:rsidRPr="00621991">
              <w:rPr>
                <w:rStyle w:val="Hypertextovprepojenie"/>
                <w:noProof/>
              </w:rPr>
              <w:fldChar w:fldCharType="end"/>
            </w:r>
          </w:ins>
        </w:p>
        <w:p w:rsidR="00BD1A65" w:rsidRDefault="00BD1A65">
          <w:pPr>
            <w:pStyle w:val="Obsah3"/>
            <w:tabs>
              <w:tab w:val="right" w:leader="dot" w:pos="9062"/>
            </w:tabs>
            <w:rPr>
              <w:ins w:id="17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18" w:author="Autor">
            <w:r w:rsidRPr="00621991">
              <w:rPr>
                <w:rStyle w:val="Hypertextovprepojenie"/>
                <w:noProof/>
              </w:rPr>
              <w:fldChar w:fldCharType="begin"/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"_Toc486832228"</w:instrText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 w:rsidRPr="00621991">
              <w:rPr>
                <w:rStyle w:val="Hypertextovprepojenie"/>
                <w:noProof/>
              </w:rPr>
            </w:r>
            <w:r w:rsidRPr="00621991">
              <w:rPr>
                <w:rStyle w:val="Hypertextovprepojenie"/>
                <w:noProof/>
              </w:rPr>
              <w:fldChar w:fldCharType="separate"/>
            </w:r>
            <w:r w:rsidRPr="00621991">
              <w:rPr>
                <w:rStyle w:val="Hypertextovprepojenie"/>
                <w:i/>
                <w:noProof/>
              </w:rPr>
              <w:t>[otváracie hodiny, poskytovanie informácií mimo otváracích hodín]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_Toc486832228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19" w:author="Autor"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  <w:r w:rsidRPr="00621991">
              <w:rPr>
                <w:rStyle w:val="Hypertextovprepojenie"/>
                <w:noProof/>
              </w:rPr>
              <w:fldChar w:fldCharType="end"/>
            </w:r>
          </w:ins>
        </w:p>
        <w:p w:rsidR="00BD1A65" w:rsidRDefault="00BD1A65">
          <w:pPr>
            <w:pStyle w:val="Obsah3"/>
            <w:tabs>
              <w:tab w:val="left" w:pos="1100"/>
              <w:tab w:val="right" w:leader="dot" w:pos="9062"/>
            </w:tabs>
            <w:rPr>
              <w:ins w:id="20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21" w:author="Autor">
            <w:r w:rsidRPr="00621991">
              <w:rPr>
                <w:rStyle w:val="Hypertextovprepojenie"/>
                <w:noProof/>
              </w:rPr>
              <w:fldChar w:fldCharType="begin"/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"_Toc486832229"</w:instrText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 w:rsidRPr="00621991">
              <w:rPr>
                <w:rStyle w:val="Hypertextovprepojenie"/>
                <w:noProof/>
              </w:rPr>
            </w:r>
            <w:r w:rsidRPr="00621991">
              <w:rPr>
                <w:rStyle w:val="Hypertextovprepojenie"/>
                <w:noProof/>
              </w:rPr>
              <w:fldChar w:fldCharType="separate"/>
            </w:r>
            <w:r w:rsidRPr="00621991">
              <w:rPr>
                <w:rStyle w:val="Hypertextovprepojenie"/>
                <w:noProof/>
              </w:rPr>
              <w:t>2.4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Informácie o financovaní IPC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_Toc486832229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22" w:author="Autor"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  <w:r w:rsidRPr="00621991">
              <w:rPr>
                <w:rStyle w:val="Hypertextovprepojenie"/>
                <w:noProof/>
              </w:rPr>
              <w:fldChar w:fldCharType="end"/>
            </w:r>
          </w:ins>
        </w:p>
        <w:p w:rsidR="00BD1A65" w:rsidRDefault="00BD1A65">
          <w:pPr>
            <w:pStyle w:val="Obsah2"/>
            <w:tabs>
              <w:tab w:val="left" w:pos="660"/>
              <w:tab w:val="right" w:leader="dot" w:pos="9062"/>
            </w:tabs>
            <w:rPr>
              <w:ins w:id="23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24" w:author="Autor">
            <w:r w:rsidRPr="00621991">
              <w:rPr>
                <w:rStyle w:val="Hypertextovprepojenie"/>
                <w:noProof/>
              </w:rPr>
              <w:fldChar w:fldCharType="begin"/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"_Toc486832230"</w:instrText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 w:rsidRPr="00621991">
              <w:rPr>
                <w:rStyle w:val="Hypertextovprepojenie"/>
                <w:noProof/>
              </w:rPr>
            </w:r>
            <w:r w:rsidRPr="00621991">
              <w:rPr>
                <w:rStyle w:val="Hypertextovprepojenie"/>
                <w:noProof/>
              </w:rPr>
              <w:fldChar w:fldCharType="separate"/>
            </w:r>
            <w:r w:rsidRPr="00621991">
              <w:rPr>
                <w:rStyle w:val="Hypertextovprepojenie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Informačno-poradenská činnosť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_Toc486832230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25" w:author="Autor"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  <w:r w:rsidRPr="00621991">
              <w:rPr>
                <w:rStyle w:val="Hypertextovprepojenie"/>
                <w:noProof/>
              </w:rPr>
              <w:fldChar w:fldCharType="end"/>
            </w:r>
          </w:ins>
        </w:p>
        <w:p w:rsidR="00BD1A65" w:rsidRDefault="00BD1A65">
          <w:pPr>
            <w:pStyle w:val="Obsah3"/>
            <w:tabs>
              <w:tab w:val="left" w:pos="1100"/>
              <w:tab w:val="right" w:leader="dot" w:pos="9062"/>
            </w:tabs>
            <w:rPr>
              <w:ins w:id="26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27" w:author="Autor">
            <w:r w:rsidRPr="00621991">
              <w:rPr>
                <w:rStyle w:val="Hypertextovprepojenie"/>
                <w:noProof/>
              </w:rPr>
              <w:fldChar w:fldCharType="begin"/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"_Toc486832232"</w:instrText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 w:rsidRPr="00621991">
              <w:rPr>
                <w:rStyle w:val="Hypertextovprepojenie"/>
                <w:noProof/>
              </w:rPr>
            </w:r>
            <w:r w:rsidRPr="00621991">
              <w:rPr>
                <w:rStyle w:val="Hypertextovprepojenie"/>
                <w:noProof/>
              </w:rPr>
              <w:fldChar w:fldCharType="separate"/>
            </w:r>
            <w:r w:rsidRPr="00621991">
              <w:rPr>
                <w:rStyle w:val="Hypertextovprepojenie"/>
                <w:noProof/>
              </w:rPr>
              <w:t>3.1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Poskytovanie konzultácií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_Toc486832232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28" w:author="Autor"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  <w:r w:rsidRPr="00621991">
              <w:rPr>
                <w:rStyle w:val="Hypertextovprepojenie"/>
                <w:noProof/>
              </w:rPr>
              <w:fldChar w:fldCharType="end"/>
            </w:r>
          </w:ins>
        </w:p>
        <w:p w:rsidR="00BD1A65" w:rsidRDefault="00BD1A65">
          <w:pPr>
            <w:pStyle w:val="Obsah3"/>
            <w:tabs>
              <w:tab w:val="left" w:pos="1320"/>
              <w:tab w:val="right" w:leader="dot" w:pos="9062"/>
            </w:tabs>
            <w:rPr>
              <w:ins w:id="29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30" w:author="Autor">
            <w:r w:rsidRPr="00621991">
              <w:rPr>
                <w:rStyle w:val="Hypertextovprepojenie"/>
                <w:noProof/>
              </w:rPr>
              <w:fldChar w:fldCharType="begin"/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"_Toc486832233"</w:instrText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 w:rsidRPr="00621991">
              <w:rPr>
                <w:rStyle w:val="Hypertextovprepojenie"/>
                <w:noProof/>
              </w:rPr>
            </w:r>
            <w:r w:rsidRPr="00621991">
              <w:rPr>
                <w:rStyle w:val="Hypertextovprepojenie"/>
                <w:noProof/>
              </w:rPr>
              <w:fldChar w:fldCharType="separate"/>
            </w:r>
            <w:r w:rsidRPr="00621991">
              <w:rPr>
                <w:rStyle w:val="Hypertextovprepojenie"/>
                <w:noProof/>
              </w:rPr>
              <w:t>3.1.1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Osobné konzultácie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_Toc486832233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31" w:author="Autor"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  <w:r w:rsidRPr="00621991">
              <w:rPr>
                <w:rStyle w:val="Hypertextovprepojenie"/>
                <w:noProof/>
              </w:rPr>
              <w:fldChar w:fldCharType="end"/>
            </w:r>
          </w:ins>
        </w:p>
        <w:p w:rsidR="00BD1A65" w:rsidRDefault="00BD1A65">
          <w:pPr>
            <w:pStyle w:val="Obsah3"/>
            <w:tabs>
              <w:tab w:val="left" w:pos="1320"/>
              <w:tab w:val="right" w:leader="dot" w:pos="9062"/>
            </w:tabs>
            <w:rPr>
              <w:ins w:id="32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33" w:author="Autor">
            <w:r w:rsidRPr="00621991">
              <w:rPr>
                <w:rStyle w:val="Hypertextovprepojenie"/>
                <w:noProof/>
              </w:rPr>
              <w:fldChar w:fldCharType="begin"/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"_Toc486832234"</w:instrText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 w:rsidRPr="00621991">
              <w:rPr>
                <w:rStyle w:val="Hypertextovprepojenie"/>
                <w:noProof/>
              </w:rPr>
            </w:r>
            <w:r w:rsidRPr="00621991">
              <w:rPr>
                <w:rStyle w:val="Hypertextovprepojenie"/>
                <w:noProof/>
              </w:rPr>
              <w:fldChar w:fldCharType="separate"/>
            </w:r>
            <w:r w:rsidRPr="00621991">
              <w:rPr>
                <w:rStyle w:val="Hypertextovprepojenie"/>
                <w:noProof/>
              </w:rPr>
              <w:t>3.1.2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Telefonické konzultácie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_Toc486832234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34" w:author="Autor"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  <w:r w:rsidRPr="00621991">
              <w:rPr>
                <w:rStyle w:val="Hypertextovprepojenie"/>
                <w:noProof/>
              </w:rPr>
              <w:fldChar w:fldCharType="end"/>
            </w:r>
          </w:ins>
        </w:p>
        <w:p w:rsidR="00BD1A65" w:rsidRDefault="00BD1A65">
          <w:pPr>
            <w:pStyle w:val="Obsah3"/>
            <w:tabs>
              <w:tab w:val="right" w:leader="dot" w:pos="9062"/>
            </w:tabs>
            <w:rPr>
              <w:ins w:id="35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36" w:author="Autor">
            <w:r w:rsidRPr="00621991">
              <w:rPr>
                <w:rStyle w:val="Hypertextovprepojenie"/>
                <w:noProof/>
              </w:rPr>
              <w:fldChar w:fldCharType="begin"/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"_Toc486832235"</w:instrText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 w:rsidRPr="00621991">
              <w:rPr>
                <w:rStyle w:val="Hypertextovprepojenie"/>
                <w:noProof/>
              </w:rPr>
            </w:r>
            <w:r w:rsidRPr="00621991">
              <w:rPr>
                <w:rStyle w:val="Hypertextovprepojenie"/>
                <w:noProof/>
              </w:rPr>
              <w:fldChar w:fldCharType="separate"/>
            </w:r>
            <w:r w:rsidRPr="00621991">
              <w:rPr>
                <w:rStyle w:val="Hypertextovprepojenie"/>
                <w:i/>
                <w:noProof/>
              </w:rPr>
              <w:t>[tabuľky nižšie vypĺňa IPC na základe údajov uvedených v databáze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_Toc486832235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37" w:author="Autor"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  <w:r w:rsidRPr="00621991">
              <w:rPr>
                <w:rStyle w:val="Hypertextovprepojenie"/>
                <w:noProof/>
              </w:rPr>
              <w:fldChar w:fldCharType="end"/>
            </w:r>
          </w:ins>
        </w:p>
        <w:p w:rsidR="00BD1A65" w:rsidRDefault="00BD1A65">
          <w:pPr>
            <w:pStyle w:val="Obsah3"/>
            <w:tabs>
              <w:tab w:val="left" w:pos="1320"/>
              <w:tab w:val="right" w:leader="dot" w:pos="9062"/>
            </w:tabs>
            <w:rPr>
              <w:ins w:id="38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39" w:author="Autor">
            <w:r w:rsidRPr="00621991">
              <w:rPr>
                <w:rStyle w:val="Hypertextovprepojenie"/>
                <w:noProof/>
              </w:rPr>
              <w:fldChar w:fldCharType="begin"/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"_Toc486832236"</w:instrText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 w:rsidRPr="00621991">
              <w:rPr>
                <w:rStyle w:val="Hypertextovprepojenie"/>
                <w:noProof/>
              </w:rPr>
            </w:r>
            <w:r w:rsidRPr="00621991">
              <w:rPr>
                <w:rStyle w:val="Hypertextovprepojenie"/>
                <w:noProof/>
              </w:rPr>
              <w:fldChar w:fldCharType="separate"/>
            </w:r>
            <w:r w:rsidRPr="00621991">
              <w:rPr>
                <w:rStyle w:val="Hypertextovprepojenie"/>
                <w:noProof/>
              </w:rPr>
              <w:t>3.1.3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E-mailové konzultácie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_Toc486832236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40" w:author="Autor"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  <w:r w:rsidRPr="00621991">
              <w:rPr>
                <w:rStyle w:val="Hypertextovprepojenie"/>
                <w:noProof/>
              </w:rPr>
              <w:fldChar w:fldCharType="end"/>
            </w:r>
          </w:ins>
        </w:p>
        <w:p w:rsidR="00BD1A65" w:rsidRDefault="00BD1A65">
          <w:pPr>
            <w:pStyle w:val="Obsah3"/>
            <w:tabs>
              <w:tab w:val="left" w:pos="1100"/>
              <w:tab w:val="right" w:leader="dot" w:pos="9062"/>
            </w:tabs>
            <w:rPr>
              <w:ins w:id="41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42" w:author="Autor">
            <w:r w:rsidRPr="00621991">
              <w:rPr>
                <w:rStyle w:val="Hypertextovprepojenie"/>
                <w:noProof/>
              </w:rPr>
              <w:fldChar w:fldCharType="begin"/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"_Toc486832237"</w:instrText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 w:rsidRPr="00621991">
              <w:rPr>
                <w:rStyle w:val="Hypertextovprepojenie"/>
                <w:noProof/>
              </w:rPr>
            </w:r>
            <w:r w:rsidRPr="00621991">
              <w:rPr>
                <w:rStyle w:val="Hypertextovprepojenie"/>
                <w:noProof/>
              </w:rPr>
              <w:fldChar w:fldCharType="separate"/>
            </w:r>
            <w:r w:rsidRPr="00621991">
              <w:rPr>
                <w:rStyle w:val="Hypertextovprepojenie"/>
                <w:noProof/>
              </w:rPr>
              <w:t>3.2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Šírenie informácií o EŠIF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_Toc486832237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43" w:author="Autor"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  <w:r w:rsidRPr="00621991">
              <w:rPr>
                <w:rStyle w:val="Hypertextovprepojenie"/>
                <w:noProof/>
              </w:rPr>
              <w:fldChar w:fldCharType="end"/>
            </w:r>
          </w:ins>
        </w:p>
        <w:p w:rsidR="00BD1A65" w:rsidRDefault="00BD1A65">
          <w:pPr>
            <w:pStyle w:val="Obsah3"/>
            <w:tabs>
              <w:tab w:val="left" w:pos="1320"/>
              <w:tab w:val="right" w:leader="dot" w:pos="9062"/>
            </w:tabs>
            <w:rPr>
              <w:ins w:id="44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45" w:author="Autor">
            <w:r w:rsidRPr="00621991">
              <w:rPr>
                <w:rStyle w:val="Hypertextovprepojenie"/>
                <w:noProof/>
              </w:rPr>
              <w:fldChar w:fldCharType="begin"/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"_Toc486832238"</w:instrText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 w:rsidRPr="00621991">
              <w:rPr>
                <w:rStyle w:val="Hypertextovprepojenie"/>
                <w:noProof/>
              </w:rPr>
            </w:r>
            <w:r w:rsidRPr="00621991">
              <w:rPr>
                <w:rStyle w:val="Hypertextovprepojenie"/>
                <w:noProof/>
              </w:rPr>
              <w:fldChar w:fldCharType="separate"/>
            </w:r>
            <w:r w:rsidRPr="00621991">
              <w:rPr>
                <w:rStyle w:val="Hypertextovprepojenie"/>
                <w:noProof/>
              </w:rPr>
              <w:t>3.2.1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Databáza záujemcov o informácie o EŠIF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_Toc486832238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46" w:author="Autor"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  <w:r w:rsidRPr="00621991">
              <w:rPr>
                <w:rStyle w:val="Hypertextovprepojenie"/>
                <w:noProof/>
              </w:rPr>
              <w:fldChar w:fldCharType="end"/>
            </w:r>
          </w:ins>
        </w:p>
        <w:p w:rsidR="00BD1A65" w:rsidRDefault="00BD1A65">
          <w:pPr>
            <w:pStyle w:val="Obsah3"/>
            <w:tabs>
              <w:tab w:val="left" w:pos="1320"/>
              <w:tab w:val="right" w:leader="dot" w:pos="9062"/>
            </w:tabs>
            <w:rPr>
              <w:ins w:id="47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48" w:author="Autor">
            <w:r w:rsidRPr="00621991">
              <w:rPr>
                <w:rStyle w:val="Hypertextovprepojenie"/>
                <w:noProof/>
              </w:rPr>
              <w:fldChar w:fldCharType="begin"/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"_Toc486832239"</w:instrText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 w:rsidRPr="00621991">
              <w:rPr>
                <w:rStyle w:val="Hypertextovprepojenie"/>
                <w:noProof/>
              </w:rPr>
            </w:r>
            <w:r w:rsidRPr="00621991">
              <w:rPr>
                <w:rStyle w:val="Hypertextovprepojenie"/>
                <w:noProof/>
              </w:rPr>
              <w:fldChar w:fldCharType="separate"/>
            </w:r>
            <w:r w:rsidRPr="00621991">
              <w:rPr>
                <w:rStyle w:val="Hypertextovprepojenie"/>
                <w:noProof/>
              </w:rPr>
              <w:t>3.2.2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Hromadne šírené informácie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_Toc486832239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49" w:author="Autor"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  <w:r w:rsidRPr="00621991">
              <w:rPr>
                <w:rStyle w:val="Hypertextovprepojenie"/>
                <w:noProof/>
              </w:rPr>
              <w:fldChar w:fldCharType="end"/>
            </w:r>
          </w:ins>
        </w:p>
        <w:p w:rsidR="00BD1A65" w:rsidRDefault="00BD1A65">
          <w:pPr>
            <w:pStyle w:val="Obsah3"/>
            <w:tabs>
              <w:tab w:val="left" w:pos="1100"/>
              <w:tab w:val="right" w:leader="dot" w:pos="9062"/>
            </w:tabs>
            <w:rPr>
              <w:ins w:id="50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51" w:author="Autor">
            <w:r w:rsidRPr="00621991">
              <w:rPr>
                <w:rStyle w:val="Hypertextovprepojenie"/>
                <w:noProof/>
              </w:rPr>
              <w:fldChar w:fldCharType="begin"/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"_Toc486832240"</w:instrText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 w:rsidRPr="00621991">
              <w:rPr>
                <w:rStyle w:val="Hypertextovprepojenie"/>
                <w:noProof/>
              </w:rPr>
            </w:r>
            <w:r w:rsidRPr="00621991">
              <w:rPr>
                <w:rStyle w:val="Hypertextovprepojenie"/>
                <w:noProof/>
              </w:rPr>
              <w:fldChar w:fldCharType="separate"/>
            </w:r>
            <w:r w:rsidRPr="00621991">
              <w:rPr>
                <w:rStyle w:val="Hypertextovprepojenie"/>
                <w:noProof/>
              </w:rPr>
              <w:t>3.3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Analytické výstupy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_Toc486832240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52" w:author="Autor"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  <w:r w:rsidRPr="00621991">
              <w:rPr>
                <w:rStyle w:val="Hypertextovprepojenie"/>
                <w:noProof/>
              </w:rPr>
              <w:fldChar w:fldCharType="end"/>
            </w:r>
          </w:ins>
        </w:p>
        <w:p w:rsidR="00BD1A65" w:rsidRDefault="00BD1A65">
          <w:pPr>
            <w:pStyle w:val="Obsah3"/>
            <w:tabs>
              <w:tab w:val="left" w:pos="1100"/>
              <w:tab w:val="right" w:leader="dot" w:pos="9062"/>
            </w:tabs>
            <w:rPr>
              <w:ins w:id="53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54" w:author="Autor">
            <w:r w:rsidRPr="00621991">
              <w:rPr>
                <w:rStyle w:val="Hypertextovprepojenie"/>
                <w:noProof/>
              </w:rPr>
              <w:fldChar w:fldCharType="begin"/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"_Toc486832241"</w:instrText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 w:rsidRPr="00621991">
              <w:rPr>
                <w:rStyle w:val="Hypertextovprepojenie"/>
                <w:noProof/>
              </w:rPr>
            </w:r>
            <w:r w:rsidRPr="00621991">
              <w:rPr>
                <w:rStyle w:val="Hypertextovprepojenie"/>
                <w:noProof/>
              </w:rPr>
              <w:fldChar w:fldCharType="separate"/>
            </w:r>
            <w:r w:rsidRPr="00621991">
              <w:rPr>
                <w:rStyle w:val="Hypertextovprepojenie"/>
                <w:noProof/>
              </w:rPr>
              <w:t>3.4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Iné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_Toc486832241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55" w:author="Autor"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  <w:r w:rsidRPr="00621991">
              <w:rPr>
                <w:rStyle w:val="Hypertextovprepojenie"/>
                <w:noProof/>
              </w:rPr>
              <w:fldChar w:fldCharType="end"/>
            </w:r>
          </w:ins>
        </w:p>
        <w:p w:rsidR="00BD1A65" w:rsidRDefault="00BD1A65">
          <w:pPr>
            <w:pStyle w:val="Obsah2"/>
            <w:tabs>
              <w:tab w:val="left" w:pos="660"/>
              <w:tab w:val="right" w:leader="dot" w:pos="9062"/>
            </w:tabs>
            <w:rPr>
              <w:ins w:id="56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57" w:author="Autor">
            <w:r w:rsidRPr="00621991">
              <w:rPr>
                <w:rStyle w:val="Hypertextovprepojenie"/>
                <w:noProof/>
              </w:rPr>
              <w:fldChar w:fldCharType="begin"/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"_Toc486832242"</w:instrText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 w:rsidRPr="00621991">
              <w:rPr>
                <w:rStyle w:val="Hypertextovprepojenie"/>
                <w:noProof/>
              </w:rPr>
            </w:r>
            <w:r w:rsidRPr="00621991">
              <w:rPr>
                <w:rStyle w:val="Hypertextovprepojenie"/>
                <w:noProof/>
              </w:rPr>
              <w:fldChar w:fldCharType="separate"/>
            </w:r>
            <w:r w:rsidRPr="00621991">
              <w:rPr>
                <w:rStyle w:val="Hypertextovprepojenie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Spolupráca s inými organizáciami pri poskytovaní informácií a poradenstva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_Toc486832242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58" w:author="Autor"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  <w:r w:rsidRPr="00621991">
              <w:rPr>
                <w:rStyle w:val="Hypertextovprepojenie"/>
                <w:noProof/>
              </w:rPr>
              <w:fldChar w:fldCharType="end"/>
            </w:r>
          </w:ins>
        </w:p>
        <w:p w:rsidR="00BD1A65" w:rsidRDefault="00BD1A65">
          <w:pPr>
            <w:pStyle w:val="Obsah3"/>
            <w:tabs>
              <w:tab w:val="left" w:pos="1100"/>
              <w:tab w:val="right" w:leader="dot" w:pos="9062"/>
            </w:tabs>
            <w:rPr>
              <w:ins w:id="59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60" w:author="Autor">
            <w:r w:rsidRPr="00621991">
              <w:rPr>
                <w:rStyle w:val="Hypertextovprepojenie"/>
                <w:noProof/>
              </w:rPr>
              <w:fldChar w:fldCharType="begin"/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"_Toc486832246"</w:instrText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 w:rsidRPr="00621991">
              <w:rPr>
                <w:rStyle w:val="Hypertextovprepojenie"/>
                <w:noProof/>
              </w:rPr>
            </w:r>
            <w:r w:rsidRPr="00621991">
              <w:rPr>
                <w:rStyle w:val="Hypertextovprepojenie"/>
                <w:noProof/>
              </w:rPr>
              <w:fldChar w:fldCharType="separate"/>
            </w:r>
            <w:r w:rsidRPr="00621991">
              <w:rPr>
                <w:rStyle w:val="Hypertextovprepojenie"/>
                <w:noProof/>
              </w:rPr>
              <w:t>4.1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Spolupráca so subjektmi, zapojenými do riadenia a kontroly európskych štrukturálnych a investičných fondov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_Toc486832246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61" w:author="Autor"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  <w:r w:rsidRPr="00621991">
              <w:rPr>
                <w:rStyle w:val="Hypertextovprepojenie"/>
                <w:noProof/>
              </w:rPr>
              <w:fldChar w:fldCharType="end"/>
            </w:r>
          </w:ins>
        </w:p>
        <w:p w:rsidR="00BD1A65" w:rsidRDefault="00BD1A65">
          <w:pPr>
            <w:pStyle w:val="Obsah3"/>
            <w:tabs>
              <w:tab w:val="left" w:pos="1320"/>
              <w:tab w:val="right" w:leader="dot" w:pos="9062"/>
            </w:tabs>
            <w:rPr>
              <w:ins w:id="62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63" w:author="Autor">
            <w:r w:rsidRPr="00621991">
              <w:rPr>
                <w:rStyle w:val="Hypertextovprepojenie"/>
                <w:noProof/>
              </w:rPr>
              <w:fldChar w:fldCharType="begin"/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"_Toc486832249"</w:instrText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 w:rsidRPr="00621991">
              <w:rPr>
                <w:rStyle w:val="Hypertextovprepojenie"/>
                <w:noProof/>
              </w:rPr>
            </w:r>
            <w:r w:rsidRPr="00621991">
              <w:rPr>
                <w:rStyle w:val="Hypertextovprepojenie"/>
                <w:noProof/>
              </w:rPr>
              <w:fldChar w:fldCharType="separate"/>
            </w:r>
            <w:r w:rsidRPr="00621991">
              <w:rPr>
                <w:rStyle w:val="Hypertextovprepojenie"/>
                <w:noProof/>
              </w:rPr>
              <w:t>4.1.1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Riadiace orgány/Sprostredkovateľské orgány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_Toc486832249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64" w:author="Autor"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  <w:r w:rsidRPr="00621991">
              <w:rPr>
                <w:rStyle w:val="Hypertextovprepojenie"/>
                <w:noProof/>
              </w:rPr>
              <w:fldChar w:fldCharType="end"/>
            </w:r>
          </w:ins>
        </w:p>
        <w:p w:rsidR="00BD1A65" w:rsidRDefault="00BD1A65">
          <w:pPr>
            <w:pStyle w:val="Obsah3"/>
            <w:tabs>
              <w:tab w:val="left" w:pos="1320"/>
              <w:tab w:val="right" w:leader="dot" w:pos="9062"/>
            </w:tabs>
            <w:rPr>
              <w:ins w:id="65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66" w:author="Autor">
            <w:r w:rsidRPr="00621991">
              <w:rPr>
                <w:rStyle w:val="Hypertextovprepojenie"/>
                <w:noProof/>
              </w:rPr>
              <w:fldChar w:fldCharType="begin"/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"_Toc486832250"</w:instrText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 w:rsidRPr="00621991">
              <w:rPr>
                <w:rStyle w:val="Hypertextovprepojenie"/>
                <w:noProof/>
              </w:rPr>
            </w:r>
            <w:r w:rsidRPr="00621991">
              <w:rPr>
                <w:rStyle w:val="Hypertextovprepojenie"/>
                <w:noProof/>
              </w:rPr>
              <w:fldChar w:fldCharType="separate"/>
            </w:r>
            <w:r w:rsidRPr="00621991">
              <w:rPr>
                <w:rStyle w:val="Hypertextovprepojenie"/>
                <w:noProof/>
              </w:rPr>
              <w:t>4.1.2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Kontaktné body operačných programov v kraji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_Toc486832250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67" w:author="Autor"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  <w:r w:rsidRPr="00621991">
              <w:rPr>
                <w:rStyle w:val="Hypertextovprepojenie"/>
                <w:noProof/>
              </w:rPr>
              <w:fldChar w:fldCharType="end"/>
            </w:r>
          </w:ins>
        </w:p>
        <w:p w:rsidR="00BD1A65" w:rsidRDefault="00BD1A65">
          <w:pPr>
            <w:pStyle w:val="Obsah3"/>
            <w:tabs>
              <w:tab w:val="left" w:pos="1320"/>
              <w:tab w:val="right" w:leader="dot" w:pos="9062"/>
            </w:tabs>
            <w:rPr>
              <w:ins w:id="68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69" w:author="Autor">
            <w:r w:rsidRPr="00621991">
              <w:rPr>
                <w:rStyle w:val="Hypertextovprepojenie"/>
                <w:noProof/>
              </w:rPr>
              <w:fldChar w:fldCharType="begin"/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"_Toc486832251"</w:instrText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 w:rsidRPr="00621991">
              <w:rPr>
                <w:rStyle w:val="Hypertextovprepojenie"/>
                <w:noProof/>
              </w:rPr>
            </w:r>
            <w:r w:rsidRPr="00621991">
              <w:rPr>
                <w:rStyle w:val="Hypertextovprepojenie"/>
                <w:noProof/>
              </w:rPr>
              <w:fldChar w:fldCharType="separate"/>
            </w:r>
            <w:r w:rsidRPr="00621991">
              <w:rPr>
                <w:rStyle w:val="Hypertextovprepojenie"/>
                <w:noProof/>
              </w:rPr>
              <w:t>4.1.3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Iné subjekty zapojené do riadenia a kontroly EŠIF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_Toc486832251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70" w:author="Autor"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  <w:r w:rsidRPr="00621991">
              <w:rPr>
                <w:rStyle w:val="Hypertextovprepojenie"/>
                <w:noProof/>
              </w:rPr>
              <w:fldChar w:fldCharType="end"/>
            </w:r>
          </w:ins>
        </w:p>
        <w:p w:rsidR="00BD1A65" w:rsidRDefault="00BD1A65">
          <w:pPr>
            <w:pStyle w:val="Obsah3"/>
            <w:tabs>
              <w:tab w:val="left" w:pos="1320"/>
              <w:tab w:val="right" w:leader="dot" w:pos="9062"/>
            </w:tabs>
            <w:rPr>
              <w:ins w:id="71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72" w:author="Autor">
            <w:r w:rsidRPr="00621991">
              <w:rPr>
                <w:rStyle w:val="Hypertextovprepojenie"/>
                <w:noProof/>
              </w:rPr>
              <w:fldChar w:fldCharType="begin"/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"_Toc486832252"</w:instrText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 w:rsidRPr="00621991">
              <w:rPr>
                <w:rStyle w:val="Hypertextovprepojenie"/>
                <w:noProof/>
              </w:rPr>
            </w:r>
            <w:r w:rsidRPr="00621991">
              <w:rPr>
                <w:rStyle w:val="Hypertextovprepojenie"/>
                <w:noProof/>
              </w:rPr>
              <w:fldChar w:fldCharType="separate"/>
            </w:r>
            <w:r w:rsidRPr="00621991">
              <w:rPr>
                <w:rStyle w:val="Hypertextovprepojenie"/>
                <w:noProof/>
              </w:rPr>
              <w:t>4.1.4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Pripomienkové konanie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_Toc486832252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73" w:author="Autor"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  <w:r w:rsidRPr="00621991">
              <w:rPr>
                <w:rStyle w:val="Hypertextovprepojenie"/>
                <w:noProof/>
              </w:rPr>
              <w:fldChar w:fldCharType="end"/>
            </w:r>
          </w:ins>
        </w:p>
        <w:p w:rsidR="00BD1A65" w:rsidRDefault="00BD1A65">
          <w:pPr>
            <w:pStyle w:val="Obsah3"/>
            <w:tabs>
              <w:tab w:val="left" w:pos="1100"/>
              <w:tab w:val="right" w:leader="dot" w:pos="9062"/>
            </w:tabs>
            <w:rPr>
              <w:ins w:id="74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75" w:author="Autor">
            <w:r w:rsidRPr="00621991">
              <w:rPr>
                <w:rStyle w:val="Hypertextovprepojenie"/>
                <w:noProof/>
              </w:rPr>
              <w:fldChar w:fldCharType="begin"/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"_Toc486832254"</w:instrText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 w:rsidRPr="00621991">
              <w:rPr>
                <w:rStyle w:val="Hypertextovprepojenie"/>
                <w:noProof/>
              </w:rPr>
            </w:r>
            <w:r w:rsidRPr="00621991">
              <w:rPr>
                <w:rStyle w:val="Hypertextovprepojenie"/>
                <w:noProof/>
              </w:rPr>
              <w:fldChar w:fldCharType="separate"/>
            </w:r>
            <w:r w:rsidRPr="00621991">
              <w:rPr>
                <w:rStyle w:val="Hypertextovprepojenie"/>
                <w:noProof/>
              </w:rPr>
              <w:t>4.2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Spolupráca s inými subjektmi mimo EŠIF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_Toc486832254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76" w:author="Autor"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  <w:r w:rsidRPr="00621991">
              <w:rPr>
                <w:rStyle w:val="Hypertextovprepojenie"/>
                <w:noProof/>
              </w:rPr>
              <w:fldChar w:fldCharType="end"/>
            </w:r>
          </w:ins>
        </w:p>
        <w:p w:rsidR="00BD1A65" w:rsidRDefault="00BD1A65">
          <w:pPr>
            <w:pStyle w:val="Obsah2"/>
            <w:tabs>
              <w:tab w:val="left" w:pos="660"/>
              <w:tab w:val="right" w:leader="dot" w:pos="9062"/>
            </w:tabs>
            <w:rPr>
              <w:ins w:id="77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78" w:author="Autor">
            <w:r w:rsidRPr="00621991">
              <w:rPr>
                <w:rStyle w:val="Hypertextovprepojenie"/>
                <w:noProof/>
              </w:rPr>
              <w:fldChar w:fldCharType="begin"/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"_Toc486832255"</w:instrText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 w:rsidRPr="00621991">
              <w:rPr>
                <w:rStyle w:val="Hypertextovprepojenie"/>
                <w:noProof/>
              </w:rPr>
            </w:r>
            <w:r w:rsidRPr="00621991">
              <w:rPr>
                <w:rStyle w:val="Hypertextovprepojenie"/>
                <w:noProof/>
              </w:rPr>
              <w:fldChar w:fldCharType="separate"/>
            </w:r>
            <w:r w:rsidRPr="00621991">
              <w:rPr>
                <w:rStyle w:val="Hypertextovprepojenie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Informačné školenia a semináre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_Toc486832255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79" w:author="Autor"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  <w:r w:rsidRPr="00621991">
              <w:rPr>
                <w:rStyle w:val="Hypertextovprepojenie"/>
                <w:noProof/>
              </w:rPr>
              <w:fldChar w:fldCharType="end"/>
            </w:r>
          </w:ins>
        </w:p>
        <w:p w:rsidR="00BD1A65" w:rsidRDefault="00BD1A65">
          <w:pPr>
            <w:pStyle w:val="Obsah3"/>
            <w:tabs>
              <w:tab w:val="left" w:pos="1100"/>
              <w:tab w:val="right" w:leader="dot" w:pos="9062"/>
            </w:tabs>
            <w:rPr>
              <w:ins w:id="80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81" w:author="Autor">
            <w:r w:rsidRPr="00621991">
              <w:rPr>
                <w:rStyle w:val="Hypertextovprepojenie"/>
                <w:noProof/>
              </w:rPr>
              <w:fldChar w:fldCharType="begin"/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"_Toc486832256"</w:instrText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 w:rsidRPr="00621991">
              <w:rPr>
                <w:rStyle w:val="Hypertextovprepojenie"/>
                <w:noProof/>
              </w:rPr>
            </w:r>
            <w:r w:rsidRPr="00621991">
              <w:rPr>
                <w:rStyle w:val="Hypertextovprepojenie"/>
                <w:noProof/>
              </w:rPr>
              <w:fldChar w:fldCharType="separate"/>
            </w:r>
            <w:r w:rsidRPr="00621991">
              <w:rPr>
                <w:rStyle w:val="Hypertextovprepojenie"/>
                <w:noProof/>
              </w:rPr>
              <w:t>5.1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Informačné školenia a semináre pre verejnosť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_Toc486832256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82" w:author="Autor"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  <w:r w:rsidRPr="00621991">
              <w:rPr>
                <w:rStyle w:val="Hypertextovprepojenie"/>
                <w:noProof/>
              </w:rPr>
              <w:fldChar w:fldCharType="end"/>
            </w:r>
          </w:ins>
        </w:p>
        <w:p w:rsidR="00BD1A65" w:rsidRDefault="00BD1A65">
          <w:pPr>
            <w:pStyle w:val="Obsah3"/>
            <w:tabs>
              <w:tab w:val="left" w:pos="1100"/>
              <w:tab w:val="right" w:leader="dot" w:pos="9062"/>
            </w:tabs>
            <w:rPr>
              <w:ins w:id="83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84" w:author="Autor">
            <w:r w:rsidRPr="00621991">
              <w:rPr>
                <w:rStyle w:val="Hypertextovprepojenie"/>
                <w:noProof/>
              </w:rPr>
              <w:fldChar w:fldCharType="begin"/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"_Toc486832257"</w:instrText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 w:rsidRPr="00621991">
              <w:rPr>
                <w:rStyle w:val="Hypertextovprepojenie"/>
                <w:noProof/>
              </w:rPr>
            </w:r>
            <w:r w:rsidRPr="00621991">
              <w:rPr>
                <w:rStyle w:val="Hypertextovprepojenie"/>
                <w:noProof/>
              </w:rPr>
              <w:fldChar w:fldCharType="separate"/>
            </w:r>
            <w:r w:rsidRPr="00621991">
              <w:rPr>
                <w:rStyle w:val="Hypertextovprepojenie"/>
                <w:noProof/>
              </w:rPr>
              <w:t>5.2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Informačné školenia a semináre pre zamestnancov IPC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_Toc486832257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85" w:author="Autor"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  <w:r w:rsidRPr="00621991">
              <w:rPr>
                <w:rStyle w:val="Hypertextovprepojenie"/>
                <w:noProof/>
              </w:rPr>
              <w:fldChar w:fldCharType="end"/>
            </w:r>
          </w:ins>
        </w:p>
        <w:p w:rsidR="00BD1A65" w:rsidRDefault="00BD1A65">
          <w:pPr>
            <w:pStyle w:val="Obsah2"/>
            <w:tabs>
              <w:tab w:val="left" w:pos="660"/>
              <w:tab w:val="right" w:leader="dot" w:pos="9062"/>
            </w:tabs>
            <w:rPr>
              <w:ins w:id="86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87" w:author="Autor">
            <w:r w:rsidRPr="00621991">
              <w:rPr>
                <w:rStyle w:val="Hypertextovprepojenie"/>
                <w:noProof/>
              </w:rPr>
              <w:fldChar w:fldCharType="begin"/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"_Toc486832258"</w:instrText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 w:rsidRPr="00621991">
              <w:rPr>
                <w:rStyle w:val="Hypertextovprepojenie"/>
                <w:noProof/>
              </w:rPr>
            </w:r>
            <w:r w:rsidRPr="00621991">
              <w:rPr>
                <w:rStyle w:val="Hypertextovprepojenie"/>
                <w:noProof/>
              </w:rPr>
              <w:fldChar w:fldCharType="separate"/>
            </w:r>
            <w:r w:rsidRPr="00621991">
              <w:rPr>
                <w:rStyle w:val="Hypertextovprepojenie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Aktivity IPC v oblasti publicity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_Toc486832258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88" w:author="Autor"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  <w:r w:rsidRPr="00621991">
              <w:rPr>
                <w:rStyle w:val="Hypertextovprepojenie"/>
                <w:noProof/>
              </w:rPr>
              <w:fldChar w:fldCharType="end"/>
            </w:r>
          </w:ins>
        </w:p>
        <w:p w:rsidR="00BD1A65" w:rsidRDefault="00BD1A65">
          <w:pPr>
            <w:pStyle w:val="Obsah3"/>
            <w:tabs>
              <w:tab w:val="left" w:pos="1100"/>
              <w:tab w:val="right" w:leader="dot" w:pos="9062"/>
            </w:tabs>
            <w:rPr>
              <w:ins w:id="89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90" w:author="Autor">
            <w:r w:rsidRPr="00621991">
              <w:rPr>
                <w:rStyle w:val="Hypertextovprepojenie"/>
                <w:noProof/>
              </w:rPr>
              <w:fldChar w:fldCharType="begin"/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"_Toc486832259"</w:instrText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 w:rsidRPr="00621991">
              <w:rPr>
                <w:rStyle w:val="Hypertextovprepojenie"/>
                <w:noProof/>
              </w:rPr>
            </w:r>
            <w:r w:rsidRPr="00621991">
              <w:rPr>
                <w:rStyle w:val="Hypertextovprepojenie"/>
                <w:noProof/>
              </w:rPr>
              <w:fldChar w:fldCharType="separate"/>
            </w:r>
            <w:r w:rsidRPr="00621991">
              <w:rPr>
                <w:rStyle w:val="Hypertextovprepojenie"/>
                <w:noProof/>
              </w:rPr>
              <w:t>6.1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Označenie priestorov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_Toc486832259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91" w:author="Autor"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  <w:r w:rsidRPr="00621991">
              <w:rPr>
                <w:rStyle w:val="Hypertextovprepojenie"/>
                <w:noProof/>
              </w:rPr>
              <w:fldChar w:fldCharType="end"/>
            </w:r>
          </w:ins>
        </w:p>
        <w:p w:rsidR="00BD1A65" w:rsidRDefault="00BD1A65">
          <w:pPr>
            <w:pStyle w:val="Obsah3"/>
            <w:tabs>
              <w:tab w:val="left" w:pos="1100"/>
              <w:tab w:val="right" w:leader="dot" w:pos="9062"/>
            </w:tabs>
            <w:rPr>
              <w:ins w:id="92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93" w:author="Autor">
            <w:r w:rsidRPr="00621991">
              <w:rPr>
                <w:rStyle w:val="Hypertextovprepojenie"/>
                <w:noProof/>
              </w:rPr>
              <w:lastRenderedPageBreak/>
              <w:fldChar w:fldCharType="begin"/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"_Toc486832261"</w:instrText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 w:rsidRPr="00621991">
              <w:rPr>
                <w:rStyle w:val="Hypertextovprepojenie"/>
                <w:noProof/>
              </w:rPr>
            </w:r>
            <w:r w:rsidRPr="00621991">
              <w:rPr>
                <w:rStyle w:val="Hypertextovprepojenie"/>
                <w:noProof/>
              </w:rPr>
              <w:fldChar w:fldCharType="separate"/>
            </w:r>
            <w:r w:rsidRPr="00621991">
              <w:rPr>
                <w:rStyle w:val="Hypertextovprepojenie"/>
                <w:noProof/>
              </w:rPr>
              <w:t>6.2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Webové sídlo IPC  a sociálne média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_Toc486832261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94" w:author="Autor"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  <w:r w:rsidRPr="00621991">
              <w:rPr>
                <w:rStyle w:val="Hypertextovprepojenie"/>
                <w:noProof/>
              </w:rPr>
              <w:fldChar w:fldCharType="end"/>
            </w:r>
          </w:ins>
        </w:p>
        <w:p w:rsidR="00BD1A65" w:rsidRDefault="00BD1A65">
          <w:pPr>
            <w:pStyle w:val="Obsah3"/>
            <w:tabs>
              <w:tab w:val="left" w:pos="1100"/>
              <w:tab w:val="right" w:leader="dot" w:pos="9062"/>
            </w:tabs>
            <w:rPr>
              <w:ins w:id="95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96" w:author="Autor">
            <w:r w:rsidRPr="00621991">
              <w:rPr>
                <w:rStyle w:val="Hypertextovprepojenie"/>
                <w:noProof/>
              </w:rPr>
              <w:fldChar w:fldCharType="begin"/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"_Toc486832262"</w:instrText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 w:rsidRPr="00621991">
              <w:rPr>
                <w:rStyle w:val="Hypertextovprepojenie"/>
                <w:noProof/>
              </w:rPr>
            </w:r>
            <w:r w:rsidRPr="00621991">
              <w:rPr>
                <w:rStyle w:val="Hypertextovprepojenie"/>
                <w:noProof/>
              </w:rPr>
              <w:fldChar w:fldCharType="separate"/>
            </w:r>
            <w:r w:rsidRPr="00621991">
              <w:rPr>
                <w:rStyle w:val="Hypertextovprepojenie"/>
                <w:noProof/>
              </w:rPr>
              <w:t>6.3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Konkrétne aktivity v oblasti publicity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_Toc486832262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97" w:author="Autor"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  <w:r w:rsidRPr="00621991">
              <w:rPr>
                <w:rStyle w:val="Hypertextovprepojenie"/>
                <w:noProof/>
              </w:rPr>
              <w:fldChar w:fldCharType="end"/>
            </w:r>
          </w:ins>
        </w:p>
        <w:p w:rsidR="00BD1A65" w:rsidRDefault="00BD1A65">
          <w:pPr>
            <w:pStyle w:val="Obsah2"/>
            <w:tabs>
              <w:tab w:val="left" w:pos="660"/>
              <w:tab w:val="right" w:leader="dot" w:pos="9062"/>
            </w:tabs>
            <w:rPr>
              <w:ins w:id="98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99" w:author="Autor">
            <w:r w:rsidRPr="00621991">
              <w:rPr>
                <w:rStyle w:val="Hypertextovprepojenie"/>
                <w:noProof/>
              </w:rPr>
              <w:fldChar w:fldCharType="begin"/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"_Toc486832263"</w:instrText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 w:rsidRPr="00621991">
              <w:rPr>
                <w:rStyle w:val="Hypertextovprepojenie"/>
                <w:noProof/>
              </w:rPr>
            </w:r>
            <w:r w:rsidRPr="00621991">
              <w:rPr>
                <w:rStyle w:val="Hypertextovprepojenie"/>
                <w:noProof/>
              </w:rPr>
              <w:fldChar w:fldCharType="separate"/>
            </w:r>
            <w:r w:rsidRPr="00621991">
              <w:rPr>
                <w:rStyle w:val="Hypertextovprepojenie"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Podnety a návrhy pri poskytovaní informačno-poradenských služieb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_Toc486832263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100" w:author="Autor"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  <w:r w:rsidRPr="00621991">
              <w:rPr>
                <w:rStyle w:val="Hypertextovprepojenie"/>
                <w:noProof/>
              </w:rPr>
              <w:fldChar w:fldCharType="end"/>
            </w:r>
          </w:ins>
        </w:p>
        <w:p w:rsidR="00BD1A65" w:rsidRDefault="00BD1A65">
          <w:pPr>
            <w:pStyle w:val="Obsah3"/>
            <w:tabs>
              <w:tab w:val="left" w:pos="1100"/>
              <w:tab w:val="right" w:leader="dot" w:pos="9062"/>
            </w:tabs>
            <w:rPr>
              <w:ins w:id="101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102" w:author="Autor">
            <w:r w:rsidRPr="00621991">
              <w:rPr>
                <w:rStyle w:val="Hypertextovprepojenie"/>
                <w:noProof/>
              </w:rPr>
              <w:fldChar w:fldCharType="begin"/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"_Toc486832264"</w:instrText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 w:rsidRPr="00621991">
              <w:rPr>
                <w:rStyle w:val="Hypertextovprepojenie"/>
                <w:noProof/>
              </w:rPr>
            </w:r>
            <w:r w:rsidRPr="00621991">
              <w:rPr>
                <w:rStyle w:val="Hypertextovprepojenie"/>
                <w:noProof/>
              </w:rPr>
              <w:fldChar w:fldCharType="separate"/>
            </w:r>
            <w:r w:rsidRPr="00621991">
              <w:rPr>
                <w:rStyle w:val="Hypertextovprepojenie"/>
                <w:noProof/>
              </w:rPr>
              <w:t>7.1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Podnety na zlepšenie od klientov a verejnosti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_Toc486832264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103" w:author="Autor"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  <w:r w:rsidRPr="00621991">
              <w:rPr>
                <w:rStyle w:val="Hypertextovprepojenie"/>
                <w:noProof/>
              </w:rPr>
              <w:fldChar w:fldCharType="end"/>
            </w:r>
          </w:ins>
        </w:p>
        <w:p w:rsidR="00BD1A65" w:rsidRDefault="00BD1A65">
          <w:pPr>
            <w:pStyle w:val="Obsah3"/>
            <w:tabs>
              <w:tab w:val="left" w:pos="1100"/>
              <w:tab w:val="right" w:leader="dot" w:pos="9062"/>
            </w:tabs>
            <w:rPr>
              <w:ins w:id="104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105" w:author="Autor">
            <w:r w:rsidRPr="00621991">
              <w:rPr>
                <w:rStyle w:val="Hypertextovprepojenie"/>
                <w:noProof/>
              </w:rPr>
              <w:fldChar w:fldCharType="begin"/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"_Toc486832265"</w:instrText>
            </w:r>
            <w:r w:rsidRPr="00621991">
              <w:rPr>
                <w:rStyle w:val="Hypertextovprepojenie"/>
                <w:noProof/>
              </w:rPr>
              <w:instrText xml:space="preserve"> </w:instrText>
            </w:r>
            <w:r w:rsidRPr="00621991">
              <w:rPr>
                <w:rStyle w:val="Hypertextovprepojenie"/>
                <w:noProof/>
              </w:rPr>
            </w:r>
            <w:r w:rsidRPr="00621991">
              <w:rPr>
                <w:rStyle w:val="Hypertextovprepojenie"/>
                <w:noProof/>
              </w:rPr>
              <w:fldChar w:fldCharType="separate"/>
            </w:r>
            <w:r w:rsidRPr="00621991">
              <w:rPr>
                <w:rStyle w:val="Hypertextovprepojenie"/>
                <w:noProof/>
              </w:rPr>
              <w:t>7.2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Inovatívne návrhy IPC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_Toc486832265 \h </w:instrText>
            </w:r>
            <w:r>
              <w:rPr>
                <w:noProof/>
                <w:webHidden/>
              </w:rPr>
            </w:r>
          </w:ins>
          <w:r>
            <w:rPr>
              <w:noProof/>
              <w:webHidden/>
            </w:rPr>
            <w:fldChar w:fldCharType="separate"/>
          </w:r>
          <w:ins w:id="106" w:author="Autor"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  <w:r w:rsidRPr="00621991">
              <w:rPr>
                <w:rStyle w:val="Hypertextovprepojenie"/>
                <w:noProof/>
              </w:rPr>
              <w:fldChar w:fldCharType="end"/>
            </w:r>
          </w:ins>
        </w:p>
        <w:p w:rsidR="009B237C" w:rsidRPr="00331CF8" w:rsidDel="00BD1A65" w:rsidRDefault="009B237C">
          <w:pPr>
            <w:pStyle w:val="Obsah2"/>
            <w:tabs>
              <w:tab w:val="left" w:pos="660"/>
              <w:tab w:val="right" w:leader="dot" w:pos="9062"/>
            </w:tabs>
            <w:rPr>
              <w:del w:id="107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08" w:author="Autor">
            <w:r w:rsidRPr="00BD1A65" w:rsidDel="00BD1A65">
              <w:rPr>
                <w:rStyle w:val="Hypertextovprepojenie"/>
                <w:noProof/>
                <w:color w:val="auto"/>
                <w:rPrChange w:id="109" w:author="Autor">
                  <w:rPr>
                    <w:rStyle w:val="Hypertextovprepojenie"/>
                    <w:noProof/>
                  </w:rPr>
                </w:rPrChange>
              </w:rPr>
              <w:delText>1.</w:delText>
            </w:r>
            <w:r w:rsidRPr="00331CF8"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BD1A65" w:rsidDel="00BD1A65">
              <w:rPr>
                <w:rStyle w:val="Hypertextovprepojenie"/>
                <w:noProof/>
                <w:color w:val="auto"/>
              </w:rPr>
              <w:delText>Úvod</w:delText>
            </w:r>
            <w:r w:rsidRPr="00331CF8" w:rsidDel="00BD1A65">
              <w:rPr>
                <w:noProof/>
                <w:webHidden/>
              </w:rPr>
              <w:tab/>
            </w:r>
            <w:r w:rsidR="001F2665" w:rsidDel="00BD1A65">
              <w:rPr>
                <w:noProof/>
                <w:webHidden/>
              </w:rPr>
              <w:delText>6</w:delText>
            </w:r>
            <w:r w:rsidRPr="00331CF8" w:rsidDel="00BD1A65">
              <w:rPr>
                <w:noProof/>
                <w:webHidden/>
              </w:rPr>
              <w:delText>4</w:delText>
            </w:r>
          </w:del>
        </w:p>
        <w:p w:rsidR="009B237C" w:rsidRPr="00331CF8" w:rsidDel="00BD1A65" w:rsidRDefault="009B237C">
          <w:pPr>
            <w:pStyle w:val="Obsah2"/>
            <w:tabs>
              <w:tab w:val="left" w:pos="660"/>
              <w:tab w:val="right" w:leader="dot" w:pos="9062"/>
            </w:tabs>
            <w:rPr>
              <w:del w:id="110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11" w:author="Autor">
            <w:r w:rsidRPr="00BD1A65" w:rsidDel="00BD1A65">
              <w:rPr>
                <w:rStyle w:val="Hypertextovprepojenie"/>
                <w:noProof/>
                <w:color w:val="auto"/>
                <w:rPrChange w:id="112" w:author="Autor">
                  <w:rPr>
                    <w:rStyle w:val="Hypertextovprepojenie"/>
                    <w:noProof/>
                  </w:rPr>
                </w:rPrChange>
              </w:rPr>
              <w:delText>2.</w:delText>
            </w:r>
            <w:r w:rsidRPr="00331CF8"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BD1A65" w:rsidDel="00BD1A65">
              <w:rPr>
                <w:rStyle w:val="Hypertextovprepojenie"/>
                <w:noProof/>
                <w:color w:val="auto"/>
              </w:rPr>
              <w:delText>Základné informácie o informačno-poradenskom centre</w:delText>
            </w:r>
            <w:r w:rsidRPr="00331CF8" w:rsidDel="00BD1A65">
              <w:rPr>
                <w:noProof/>
                <w:webHidden/>
              </w:rPr>
              <w:tab/>
            </w:r>
            <w:r w:rsidR="001F2665" w:rsidDel="00BD1A65">
              <w:rPr>
                <w:noProof/>
                <w:webHidden/>
              </w:rPr>
              <w:delText>6</w:delText>
            </w:r>
            <w:r w:rsidRPr="00331CF8" w:rsidDel="00BD1A65">
              <w:rPr>
                <w:noProof/>
                <w:webHidden/>
              </w:rPr>
              <w:delText>4</w:delText>
            </w:r>
          </w:del>
        </w:p>
        <w:p w:rsidR="009B237C" w:rsidRPr="00331CF8" w:rsidDel="00BD1A65" w:rsidRDefault="009B237C">
          <w:pPr>
            <w:pStyle w:val="Obsah3"/>
            <w:tabs>
              <w:tab w:val="left" w:pos="1100"/>
              <w:tab w:val="right" w:leader="dot" w:pos="9062"/>
            </w:tabs>
            <w:rPr>
              <w:del w:id="113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14" w:author="Autor">
            <w:r w:rsidRPr="00BD1A65" w:rsidDel="00BD1A65">
              <w:rPr>
                <w:rStyle w:val="Hypertextovprepojenie"/>
                <w:noProof/>
                <w:color w:val="auto"/>
                <w:rPrChange w:id="115" w:author="Autor">
                  <w:rPr>
                    <w:rStyle w:val="Hypertextovprepojenie"/>
                    <w:noProof/>
                    <w:color w:val="0000BF" w:themeColor="hyperlink" w:themeShade="BF"/>
                  </w:rPr>
                </w:rPrChange>
              </w:rPr>
              <w:delText>2.1</w:delText>
            </w:r>
            <w:r w:rsidRPr="00331CF8"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BD1A65" w:rsidDel="00BD1A65">
              <w:rPr>
                <w:rStyle w:val="Hypertextovprepojenie"/>
                <w:noProof/>
                <w:color w:val="auto"/>
              </w:rPr>
              <w:delText>Personálne zabezpečenie IPC</w:delText>
            </w:r>
            <w:r w:rsidRPr="00331CF8" w:rsidDel="00BD1A65">
              <w:rPr>
                <w:noProof/>
                <w:webHidden/>
              </w:rPr>
              <w:tab/>
            </w:r>
            <w:r w:rsidR="001F2665" w:rsidDel="00BD1A65">
              <w:rPr>
                <w:noProof/>
                <w:webHidden/>
              </w:rPr>
              <w:delText>6</w:delText>
            </w:r>
            <w:r w:rsidRPr="00331CF8" w:rsidDel="00BD1A65">
              <w:rPr>
                <w:noProof/>
                <w:webHidden/>
              </w:rPr>
              <w:delText>4</w:delText>
            </w:r>
          </w:del>
        </w:p>
        <w:p w:rsidR="009B237C" w:rsidRPr="00331CF8" w:rsidDel="00BD1A65" w:rsidRDefault="009B237C">
          <w:pPr>
            <w:pStyle w:val="Obsah3"/>
            <w:tabs>
              <w:tab w:val="left" w:pos="1100"/>
              <w:tab w:val="right" w:leader="dot" w:pos="9062"/>
            </w:tabs>
            <w:rPr>
              <w:del w:id="116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17" w:author="Autor">
            <w:r w:rsidRPr="00BD1A65" w:rsidDel="00BD1A65">
              <w:rPr>
                <w:rStyle w:val="Hypertextovprepojenie"/>
                <w:noProof/>
                <w:color w:val="auto"/>
                <w:rPrChange w:id="118" w:author="Autor">
                  <w:rPr>
                    <w:rStyle w:val="Hypertextovprepojenie"/>
                    <w:noProof/>
                    <w:color w:val="0000BF" w:themeColor="hyperlink" w:themeShade="BF"/>
                  </w:rPr>
                </w:rPrChange>
              </w:rPr>
              <w:delText>2.2</w:delText>
            </w:r>
            <w:r w:rsidRPr="00331CF8"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BD1A65" w:rsidDel="00BD1A65">
              <w:rPr>
                <w:rStyle w:val="Hypertextovprepojenie"/>
                <w:noProof/>
                <w:color w:val="auto"/>
              </w:rPr>
              <w:delText>Prevádzkovo-technické zabezpečenie IPC</w:delText>
            </w:r>
            <w:r w:rsidRPr="00331CF8" w:rsidDel="00BD1A65">
              <w:rPr>
                <w:noProof/>
                <w:webHidden/>
              </w:rPr>
              <w:tab/>
            </w:r>
            <w:r w:rsidR="001F2665" w:rsidDel="00BD1A65">
              <w:rPr>
                <w:noProof/>
                <w:webHidden/>
              </w:rPr>
              <w:delText>6</w:delText>
            </w:r>
            <w:r w:rsidRPr="00331CF8" w:rsidDel="00BD1A65">
              <w:rPr>
                <w:noProof/>
                <w:webHidden/>
              </w:rPr>
              <w:delText>4</w:delText>
            </w:r>
          </w:del>
        </w:p>
        <w:p w:rsidR="009B237C" w:rsidRPr="00331CF8" w:rsidDel="00BD1A65" w:rsidRDefault="009B237C">
          <w:pPr>
            <w:pStyle w:val="Obsah3"/>
            <w:tabs>
              <w:tab w:val="left" w:pos="1100"/>
              <w:tab w:val="right" w:leader="dot" w:pos="9062"/>
            </w:tabs>
            <w:rPr>
              <w:del w:id="119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20" w:author="Autor">
            <w:r w:rsidRPr="00BD1A65" w:rsidDel="00BD1A65">
              <w:rPr>
                <w:rStyle w:val="Hypertextovprepojenie"/>
                <w:noProof/>
                <w:color w:val="auto"/>
                <w:rPrChange w:id="121" w:author="Autor">
                  <w:rPr>
                    <w:rStyle w:val="Hypertextovprepojenie"/>
                    <w:noProof/>
                    <w:color w:val="0000BF" w:themeColor="hyperlink" w:themeShade="BF"/>
                  </w:rPr>
                </w:rPrChange>
              </w:rPr>
              <w:delText>2.3</w:delText>
            </w:r>
            <w:r w:rsidRPr="00331CF8"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BD1A65" w:rsidDel="00BD1A65">
              <w:rPr>
                <w:rStyle w:val="Hypertextovprepojenie"/>
                <w:noProof/>
                <w:color w:val="auto"/>
              </w:rPr>
              <w:delText>Dostupnosť IPC</w:delText>
            </w:r>
            <w:r w:rsidRPr="00331CF8" w:rsidDel="00BD1A65">
              <w:rPr>
                <w:noProof/>
                <w:webHidden/>
              </w:rPr>
              <w:tab/>
            </w:r>
            <w:r w:rsidR="001F2665" w:rsidDel="00BD1A65">
              <w:rPr>
                <w:noProof/>
                <w:webHidden/>
              </w:rPr>
              <w:delText>6</w:delText>
            </w:r>
            <w:r w:rsidRPr="00331CF8" w:rsidDel="00BD1A65">
              <w:rPr>
                <w:noProof/>
                <w:webHidden/>
              </w:rPr>
              <w:delText>4</w:delText>
            </w:r>
          </w:del>
        </w:p>
        <w:p w:rsidR="009B237C" w:rsidRPr="00331CF8" w:rsidDel="00BD1A65" w:rsidRDefault="009B237C">
          <w:pPr>
            <w:pStyle w:val="Obsah3"/>
            <w:tabs>
              <w:tab w:val="left" w:pos="1100"/>
              <w:tab w:val="right" w:leader="dot" w:pos="9062"/>
            </w:tabs>
            <w:rPr>
              <w:del w:id="122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23" w:author="Autor">
            <w:r w:rsidRPr="00BD1A65" w:rsidDel="00BD1A65">
              <w:rPr>
                <w:rStyle w:val="Hypertextovprepojenie"/>
                <w:noProof/>
                <w:color w:val="auto"/>
                <w:rPrChange w:id="124" w:author="Autor">
                  <w:rPr>
                    <w:rStyle w:val="Hypertextovprepojenie"/>
                    <w:noProof/>
                    <w:color w:val="0000BF" w:themeColor="hyperlink" w:themeShade="BF"/>
                  </w:rPr>
                </w:rPrChange>
              </w:rPr>
              <w:delText>2.4</w:delText>
            </w:r>
            <w:r w:rsidRPr="00331CF8"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BD1A65" w:rsidDel="00BD1A65">
              <w:rPr>
                <w:rStyle w:val="Hypertextovprepojenie"/>
                <w:noProof/>
                <w:color w:val="auto"/>
              </w:rPr>
              <w:delText>Informácie o financovaní IPC</w:delText>
            </w:r>
            <w:r w:rsidRPr="00331CF8" w:rsidDel="00BD1A65">
              <w:rPr>
                <w:noProof/>
                <w:webHidden/>
              </w:rPr>
              <w:tab/>
            </w:r>
            <w:r w:rsidR="001F2665" w:rsidDel="00BD1A65">
              <w:rPr>
                <w:noProof/>
                <w:webHidden/>
              </w:rPr>
              <w:delText>6</w:delText>
            </w:r>
            <w:r w:rsidRPr="00331CF8" w:rsidDel="00BD1A65">
              <w:rPr>
                <w:noProof/>
                <w:webHidden/>
              </w:rPr>
              <w:delText>4</w:delText>
            </w:r>
          </w:del>
        </w:p>
        <w:p w:rsidR="009B237C" w:rsidRPr="00331CF8" w:rsidDel="00BD1A65" w:rsidRDefault="009B237C">
          <w:pPr>
            <w:pStyle w:val="Obsah2"/>
            <w:tabs>
              <w:tab w:val="left" w:pos="660"/>
              <w:tab w:val="right" w:leader="dot" w:pos="9062"/>
            </w:tabs>
            <w:rPr>
              <w:del w:id="125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26" w:author="Autor">
            <w:r w:rsidRPr="00BD1A65" w:rsidDel="00BD1A65">
              <w:rPr>
                <w:rStyle w:val="Hypertextovprepojenie"/>
                <w:noProof/>
                <w:color w:val="auto"/>
                <w:rPrChange w:id="127" w:author="Autor">
                  <w:rPr>
                    <w:rStyle w:val="Hypertextovprepojenie"/>
                    <w:noProof/>
                  </w:rPr>
                </w:rPrChange>
              </w:rPr>
              <w:delText>3.</w:delText>
            </w:r>
            <w:r w:rsidRPr="00331CF8"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BD1A65" w:rsidDel="00BD1A65">
              <w:rPr>
                <w:rStyle w:val="Hypertextovprepojenie"/>
                <w:noProof/>
                <w:color w:val="auto"/>
              </w:rPr>
              <w:delText>Informačno-poradenská činnosť</w:delText>
            </w:r>
            <w:r w:rsidRPr="00331CF8" w:rsidDel="00BD1A65">
              <w:rPr>
                <w:noProof/>
                <w:webHidden/>
              </w:rPr>
              <w:tab/>
            </w:r>
            <w:r w:rsidR="001F2665" w:rsidDel="00BD1A65">
              <w:rPr>
                <w:noProof/>
                <w:webHidden/>
              </w:rPr>
              <w:delText>7</w:delText>
            </w:r>
            <w:r w:rsidRPr="00331CF8" w:rsidDel="00BD1A65">
              <w:rPr>
                <w:noProof/>
                <w:webHidden/>
              </w:rPr>
              <w:delText>5</w:delText>
            </w:r>
          </w:del>
        </w:p>
        <w:p w:rsidR="009B237C" w:rsidRPr="00331CF8" w:rsidDel="00BD1A65" w:rsidRDefault="009B237C">
          <w:pPr>
            <w:pStyle w:val="Obsah3"/>
            <w:tabs>
              <w:tab w:val="left" w:pos="1100"/>
              <w:tab w:val="right" w:leader="dot" w:pos="9062"/>
            </w:tabs>
            <w:rPr>
              <w:del w:id="128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29" w:author="Autor">
            <w:r w:rsidRPr="00BD1A65" w:rsidDel="00BD1A65">
              <w:rPr>
                <w:rStyle w:val="Hypertextovprepojenie"/>
                <w:noProof/>
                <w:color w:val="auto"/>
                <w:rPrChange w:id="130" w:author="Autor">
                  <w:rPr>
                    <w:rStyle w:val="Hypertextovprepojenie"/>
                    <w:noProof/>
                    <w:color w:val="0000BF" w:themeColor="hyperlink" w:themeShade="BF"/>
                  </w:rPr>
                </w:rPrChange>
              </w:rPr>
              <w:delText>3.1</w:delText>
            </w:r>
            <w:r w:rsidRPr="00331CF8"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BD1A65" w:rsidDel="00BD1A65">
              <w:rPr>
                <w:rStyle w:val="Hypertextovprepojenie"/>
                <w:noProof/>
                <w:color w:val="auto"/>
              </w:rPr>
              <w:delText>Poskytovanie konzultácií</w:delText>
            </w:r>
            <w:r w:rsidRPr="00331CF8" w:rsidDel="00BD1A65">
              <w:rPr>
                <w:noProof/>
                <w:webHidden/>
              </w:rPr>
              <w:tab/>
            </w:r>
            <w:r w:rsidR="001F2665" w:rsidDel="00BD1A65">
              <w:rPr>
                <w:noProof/>
                <w:webHidden/>
              </w:rPr>
              <w:delText>7</w:delText>
            </w:r>
            <w:r w:rsidRPr="00331CF8" w:rsidDel="00BD1A65">
              <w:rPr>
                <w:noProof/>
                <w:webHidden/>
              </w:rPr>
              <w:delText>5</w:delText>
            </w:r>
          </w:del>
        </w:p>
        <w:p w:rsidR="009B237C" w:rsidRPr="00331CF8" w:rsidDel="00BD1A65" w:rsidRDefault="009B237C">
          <w:pPr>
            <w:pStyle w:val="Obsah3"/>
            <w:tabs>
              <w:tab w:val="left" w:pos="1320"/>
              <w:tab w:val="right" w:leader="dot" w:pos="9062"/>
            </w:tabs>
            <w:rPr>
              <w:del w:id="131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32" w:author="Autor">
            <w:r w:rsidRPr="00BD1A65" w:rsidDel="00BD1A65">
              <w:rPr>
                <w:rStyle w:val="Hypertextovprepojenie"/>
                <w:noProof/>
                <w:color w:val="auto"/>
                <w:rPrChange w:id="133" w:author="Autor">
                  <w:rPr>
                    <w:rStyle w:val="Hypertextovprepojenie"/>
                    <w:noProof/>
                  </w:rPr>
                </w:rPrChange>
              </w:rPr>
              <w:delText>3.1.1</w:delText>
            </w:r>
            <w:r w:rsidRPr="00331CF8"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BD1A65" w:rsidDel="00BD1A65">
              <w:rPr>
                <w:rStyle w:val="Hypertextovprepojenie"/>
                <w:noProof/>
                <w:color w:val="auto"/>
              </w:rPr>
              <w:delText>Osobné konzultácie</w:delText>
            </w:r>
            <w:r w:rsidRPr="00331CF8" w:rsidDel="00BD1A65">
              <w:rPr>
                <w:noProof/>
                <w:webHidden/>
              </w:rPr>
              <w:tab/>
            </w:r>
            <w:r w:rsidR="001F2665" w:rsidDel="00BD1A65">
              <w:rPr>
                <w:noProof/>
                <w:webHidden/>
              </w:rPr>
              <w:delText>8</w:delText>
            </w:r>
            <w:r w:rsidRPr="00331CF8" w:rsidDel="00BD1A65">
              <w:rPr>
                <w:noProof/>
                <w:webHidden/>
              </w:rPr>
              <w:delText>6</w:delText>
            </w:r>
          </w:del>
        </w:p>
        <w:p w:rsidR="009B237C" w:rsidRPr="00331CF8" w:rsidDel="00BD1A65" w:rsidRDefault="009B237C">
          <w:pPr>
            <w:pStyle w:val="Obsah3"/>
            <w:tabs>
              <w:tab w:val="left" w:pos="1320"/>
              <w:tab w:val="right" w:leader="dot" w:pos="9062"/>
            </w:tabs>
            <w:rPr>
              <w:del w:id="134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35" w:author="Autor">
            <w:r w:rsidRPr="00BD1A65" w:rsidDel="00BD1A65">
              <w:rPr>
                <w:rStyle w:val="Hypertextovprepojenie"/>
                <w:noProof/>
                <w:color w:val="auto"/>
                <w:rPrChange w:id="136" w:author="Autor">
                  <w:rPr>
                    <w:rStyle w:val="Hypertextovprepojenie"/>
                    <w:noProof/>
                  </w:rPr>
                </w:rPrChange>
              </w:rPr>
              <w:delText>3.1.2</w:delText>
            </w:r>
            <w:r w:rsidRPr="00331CF8"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BD1A65" w:rsidDel="00BD1A65">
              <w:rPr>
                <w:rStyle w:val="Hypertextovprepojenie"/>
                <w:noProof/>
                <w:color w:val="auto"/>
              </w:rPr>
              <w:delText>Telefonické konzultácie</w:delText>
            </w:r>
            <w:r w:rsidRPr="00331CF8" w:rsidDel="00BD1A65">
              <w:rPr>
                <w:noProof/>
                <w:webHidden/>
              </w:rPr>
              <w:tab/>
            </w:r>
            <w:r w:rsidR="001F2665" w:rsidDel="00BD1A65">
              <w:rPr>
                <w:noProof/>
                <w:webHidden/>
              </w:rPr>
              <w:delText>9</w:delText>
            </w:r>
            <w:r w:rsidRPr="00331CF8" w:rsidDel="00BD1A65">
              <w:rPr>
                <w:noProof/>
                <w:webHidden/>
              </w:rPr>
              <w:delText>7</w:delText>
            </w:r>
          </w:del>
        </w:p>
        <w:p w:rsidR="009B237C" w:rsidRPr="00331CF8" w:rsidDel="00BD1A65" w:rsidRDefault="009B237C">
          <w:pPr>
            <w:pStyle w:val="Obsah3"/>
            <w:tabs>
              <w:tab w:val="left" w:pos="1320"/>
              <w:tab w:val="right" w:leader="dot" w:pos="9062"/>
            </w:tabs>
            <w:rPr>
              <w:del w:id="137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38" w:author="Autor">
            <w:r w:rsidRPr="00BD1A65" w:rsidDel="00BD1A65">
              <w:rPr>
                <w:rStyle w:val="Hypertextovprepojenie"/>
                <w:noProof/>
                <w:color w:val="auto"/>
                <w:rPrChange w:id="139" w:author="Autor">
                  <w:rPr>
                    <w:rStyle w:val="Hypertextovprepojenie"/>
                    <w:noProof/>
                  </w:rPr>
                </w:rPrChange>
              </w:rPr>
              <w:delText>3.1.3</w:delText>
            </w:r>
            <w:r w:rsidRPr="00331CF8"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BD1A65" w:rsidDel="00BD1A65">
              <w:rPr>
                <w:rStyle w:val="Hypertextovprepojenie"/>
                <w:noProof/>
                <w:color w:val="auto"/>
              </w:rPr>
              <w:delText>E-mailové konzultácie</w:delText>
            </w:r>
            <w:r w:rsidRPr="00331CF8" w:rsidDel="00BD1A65">
              <w:rPr>
                <w:noProof/>
                <w:webHidden/>
              </w:rPr>
              <w:tab/>
            </w:r>
            <w:r w:rsidR="001F2665" w:rsidDel="00BD1A65">
              <w:rPr>
                <w:noProof/>
                <w:webHidden/>
              </w:rPr>
              <w:delText>10</w:delText>
            </w:r>
            <w:r w:rsidRPr="00331CF8" w:rsidDel="00BD1A65">
              <w:rPr>
                <w:noProof/>
                <w:webHidden/>
              </w:rPr>
              <w:delText>8</w:delText>
            </w:r>
          </w:del>
        </w:p>
        <w:p w:rsidR="009B237C" w:rsidRPr="00331CF8" w:rsidDel="00BD1A65" w:rsidRDefault="009B237C">
          <w:pPr>
            <w:pStyle w:val="Obsah3"/>
            <w:tabs>
              <w:tab w:val="left" w:pos="1100"/>
              <w:tab w:val="right" w:leader="dot" w:pos="9062"/>
            </w:tabs>
            <w:rPr>
              <w:del w:id="140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41" w:author="Autor">
            <w:r w:rsidRPr="00BD1A65" w:rsidDel="00BD1A65">
              <w:rPr>
                <w:rStyle w:val="Hypertextovprepojenie"/>
                <w:noProof/>
                <w:color w:val="auto"/>
                <w:rPrChange w:id="142" w:author="Autor">
                  <w:rPr>
                    <w:rStyle w:val="Hypertextovprepojenie"/>
                    <w:noProof/>
                    <w:color w:val="0000BF" w:themeColor="hyperlink" w:themeShade="BF"/>
                  </w:rPr>
                </w:rPrChange>
              </w:rPr>
              <w:delText>3.2</w:delText>
            </w:r>
            <w:r w:rsidRPr="00331CF8"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BD1A65" w:rsidDel="00BD1A65">
              <w:rPr>
                <w:rStyle w:val="Hypertextovprepojenie"/>
                <w:noProof/>
                <w:color w:val="auto"/>
              </w:rPr>
              <w:delText>Šírenie informácií o EŠIF</w:delText>
            </w:r>
            <w:r w:rsidRPr="00331CF8" w:rsidDel="00BD1A65">
              <w:rPr>
                <w:noProof/>
                <w:webHidden/>
              </w:rPr>
              <w:tab/>
            </w:r>
            <w:r w:rsidR="001F2665" w:rsidDel="00BD1A65">
              <w:rPr>
                <w:noProof/>
                <w:webHidden/>
              </w:rPr>
              <w:delText>12</w:delText>
            </w:r>
            <w:r w:rsidRPr="00331CF8" w:rsidDel="00BD1A65">
              <w:rPr>
                <w:noProof/>
                <w:webHidden/>
              </w:rPr>
              <w:delText>9</w:delText>
            </w:r>
          </w:del>
        </w:p>
        <w:p w:rsidR="009B237C" w:rsidRPr="00331CF8" w:rsidDel="00BD1A65" w:rsidRDefault="009B237C">
          <w:pPr>
            <w:pStyle w:val="Obsah3"/>
            <w:tabs>
              <w:tab w:val="left" w:pos="1320"/>
              <w:tab w:val="right" w:leader="dot" w:pos="9062"/>
            </w:tabs>
            <w:rPr>
              <w:del w:id="143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44" w:author="Autor">
            <w:r w:rsidRPr="00BD1A65" w:rsidDel="00BD1A65">
              <w:rPr>
                <w:rStyle w:val="Hypertextovprepojenie"/>
                <w:noProof/>
                <w:color w:val="auto"/>
                <w:rPrChange w:id="145" w:author="Autor">
                  <w:rPr>
                    <w:rStyle w:val="Hypertextovprepojenie"/>
                    <w:noProof/>
                  </w:rPr>
                </w:rPrChange>
              </w:rPr>
              <w:delText>3.2.1</w:delText>
            </w:r>
            <w:r w:rsidRPr="00331CF8"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BD1A65" w:rsidDel="00BD1A65">
              <w:rPr>
                <w:rStyle w:val="Hypertextovprepojenie"/>
                <w:noProof/>
                <w:color w:val="auto"/>
              </w:rPr>
              <w:delText>Databáza záujemcov o informácie o EŠIF</w:delText>
            </w:r>
            <w:r w:rsidRPr="00331CF8" w:rsidDel="00BD1A65">
              <w:rPr>
                <w:noProof/>
                <w:webHidden/>
              </w:rPr>
              <w:tab/>
            </w:r>
            <w:r w:rsidR="001F2665" w:rsidDel="00BD1A65">
              <w:rPr>
                <w:noProof/>
                <w:webHidden/>
              </w:rPr>
              <w:delText>12</w:delText>
            </w:r>
            <w:r w:rsidRPr="00331CF8" w:rsidDel="00BD1A65">
              <w:rPr>
                <w:noProof/>
                <w:webHidden/>
              </w:rPr>
              <w:delText>9</w:delText>
            </w:r>
          </w:del>
        </w:p>
        <w:p w:rsidR="009B237C" w:rsidRPr="00331CF8" w:rsidDel="00BD1A65" w:rsidRDefault="009B237C">
          <w:pPr>
            <w:pStyle w:val="Obsah3"/>
            <w:tabs>
              <w:tab w:val="left" w:pos="1320"/>
              <w:tab w:val="right" w:leader="dot" w:pos="9062"/>
            </w:tabs>
            <w:rPr>
              <w:del w:id="146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47" w:author="Autor">
            <w:r w:rsidRPr="00BD1A65" w:rsidDel="00BD1A65">
              <w:rPr>
                <w:rStyle w:val="Hypertextovprepojenie"/>
                <w:noProof/>
                <w:color w:val="auto"/>
                <w:rPrChange w:id="148" w:author="Autor">
                  <w:rPr>
                    <w:rStyle w:val="Hypertextovprepojenie"/>
                    <w:noProof/>
                  </w:rPr>
                </w:rPrChange>
              </w:rPr>
              <w:delText>3.2.2</w:delText>
            </w:r>
            <w:r w:rsidRPr="00331CF8"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BD1A65" w:rsidDel="00BD1A65">
              <w:rPr>
                <w:rStyle w:val="Hypertextovprepojenie"/>
                <w:noProof/>
                <w:color w:val="auto"/>
              </w:rPr>
              <w:delText>Hromadne šírené informácie</w:delText>
            </w:r>
            <w:r w:rsidRPr="00331CF8" w:rsidDel="00BD1A65">
              <w:rPr>
                <w:noProof/>
                <w:webHidden/>
              </w:rPr>
              <w:tab/>
            </w:r>
            <w:r w:rsidR="001F2665" w:rsidDel="00BD1A65">
              <w:rPr>
                <w:noProof/>
                <w:webHidden/>
              </w:rPr>
              <w:delText>12</w:delText>
            </w:r>
            <w:r w:rsidRPr="00331CF8" w:rsidDel="00BD1A65">
              <w:rPr>
                <w:noProof/>
                <w:webHidden/>
              </w:rPr>
              <w:delText>9</w:delText>
            </w:r>
          </w:del>
        </w:p>
        <w:p w:rsidR="009B237C" w:rsidRPr="00331CF8" w:rsidDel="00BD1A65" w:rsidRDefault="009B237C">
          <w:pPr>
            <w:pStyle w:val="Obsah3"/>
            <w:tabs>
              <w:tab w:val="left" w:pos="1100"/>
              <w:tab w:val="right" w:leader="dot" w:pos="9062"/>
            </w:tabs>
            <w:rPr>
              <w:del w:id="149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50" w:author="Autor">
            <w:r w:rsidRPr="00BD1A65" w:rsidDel="00BD1A65">
              <w:rPr>
                <w:rStyle w:val="Hypertextovprepojenie"/>
                <w:noProof/>
                <w:color w:val="auto"/>
                <w:rPrChange w:id="151" w:author="Autor">
                  <w:rPr>
                    <w:rStyle w:val="Hypertextovprepojenie"/>
                    <w:noProof/>
                    <w:color w:val="0000BF" w:themeColor="hyperlink" w:themeShade="BF"/>
                  </w:rPr>
                </w:rPrChange>
              </w:rPr>
              <w:delText>3.3</w:delText>
            </w:r>
            <w:r w:rsidRPr="00331CF8"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BD1A65" w:rsidDel="00BD1A65">
              <w:rPr>
                <w:rStyle w:val="Hypertextovprepojenie"/>
                <w:noProof/>
                <w:color w:val="auto"/>
              </w:rPr>
              <w:delText>Analytické výstupy</w:delText>
            </w:r>
            <w:r w:rsidRPr="00331CF8" w:rsidDel="00BD1A65">
              <w:rPr>
                <w:noProof/>
                <w:webHidden/>
              </w:rPr>
              <w:tab/>
            </w:r>
            <w:r w:rsidR="001F2665" w:rsidDel="00BD1A65">
              <w:rPr>
                <w:noProof/>
                <w:webHidden/>
              </w:rPr>
              <w:delText>13</w:delText>
            </w:r>
            <w:r w:rsidRPr="00331CF8" w:rsidDel="00BD1A65">
              <w:rPr>
                <w:noProof/>
                <w:webHidden/>
              </w:rPr>
              <w:delText>9</w:delText>
            </w:r>
          </w:del>
        </w:p>
        <w:p w:rsidR="009B237C" w:rsidRPr="00331CF8" w:rsidDel="00BD1A65" w:rsidRDefault="009B237C">
          <w:pPr>
            <w:pStyle w:val="Obsah3"/>
            <w:tabs>
              <w:tab w:val="left" w:pos="1100"/>
              <w:tab w:val="right" w:leader="dot" w:pos="9062"/>
            </w:tabs>
            <w:rPr>
              <w:del w:id="152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53" w:author="Autor">
            <w:r w:rsidRPr="00BD1A65" w:rsidDel="00BD1A65">
              <w:rPr>
                <w:rStyle w:val="Hypertextovprepojenie"/>
                <w:noProof/>
                <w:color w:val="auto"/>
                <w:rPrChange w:id="154" w:author="Autor">
                  <w:rPr>
                    <w:rStyle w:val="Hypertextovprepojenie"/>
                    <w:noProof/>
                    <w:color w:val="0000BF" w:themeColor="hyperlink" w:themeShade="BF"/>
                  </w:rPr>
                </w:rPrChange>
              </w:rPr>
              <w:delText>3.4</w:delText>
            </w:r>
            <w:r w:rsidRPr="00331CF8"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BD1A65" w:rsidDel="00BD1A65">
              <w:rPr>
                <w:rStyle w:val="Hypertextovprepojenie"/>
                <w:noProof/>
                <w:color w:val="auto"/>
              </w:rPr>
              <w:delText>Iné</w:delText>
            </w:r>
            <w:r w:rsidRPr="00331CF8" w:rsidDel="00BD1A65">
              <w:rPr>
                <w:noProof/>
                <w:webHidden/>
              </w:rPr>
              <w:tab/>
            </w:r>
            <w:r w:rsidR="001F2665" w:rsidDel="00BD1A65">
              <w:rPr>
                <w:noProof/>
                <w:webHidden/>
              </w:rPr>
              <w:delText>13</w:delText>
            </w:r>
            <w:r w:rsidRPr="00331CF8" w:rsidDel="00BD1A65">
              <w:rPr>
                <w:noProof/>
                <w:webHidden/>
              </w:rPr>
              <w:delText>10</w:delText>
            </w:r>
          </w:del>
        </w:p>
        <w:p w:rsidR="009B237C" w:rsidRPr="00331CF8" w:rsidDel="00BD1A65" w:rsidRDefault="009B237C">
          <w:pPr>
            <w:pStyle w:val="Obsah2"/>
            <w:tabs>
              <w:tab w:val="left" w:pos="660"/>
              <w:tab w:val="right" w:leader="dot" w:pos="9062"/>
            </w:tabs>
            <w:rPr>
              <w:del w:id="155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56" w:author="Autor">
            <w:r w:rsidRPr="00BD1A65" w:rsidDel="00BD1A65">
              <w:rPr>
                <w:rStyle w:val="Hypertextovprepojenie"/>
                <w:noProof/>
                <w:color w:val="auto"/>
                <w:rPrChange w:id="157" w:author="Autor">
                  <w:rPr>
                    <w:rStyle w:val="Hypertextovprepojenie"/>
                    <w:noProof/>
                  </w:rPr>
                </w:rPrChange>
              </w:rPr>
              <w:delText>4.</w:delText>
            </w:r>
            <w:r w:rsidRPr="00331CF8"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BD1A65" w:rsidDel="00BD1A65">
              <w:rPr>
                <w:rStyle w:val="Hypertextovprepojenie"/>
                <w:noProof/>
                <w:color w:val="auto"/>
              </w:rPr>
              <w:delText>Spolupráca s inými organizáciami pri poskytovaní informácií a poradenstva</w:delText>
            </w:r>
            <w:r w:rsidRPr="00331CF8" w:rsidDel="00BD1A65">
              <w:rPr>
                <w:noProof/>
                <w:webHidden/>
              </w:rPr>
              <w:tab/>
            </w:r>
            <w:r w:rsidR="001F2665" w:rsidDel="00BD1A65">
              <w:rPr>
                <w:noProof/>
                <w:webHidden/>
              </w:rPr>
              <w:delText>13</w:delText>
            </w:r>
            <w:r w:rsidRPr="00331CF8" w:rsidDel="00BD1A65">
              <w:rPr>
                <w:noProof/>
                <w:webHidden/>
              </w:rPr>
              <w:delText>10</w:delText>
            </w:r>
          </w:del>
        </w:p>
        <w:p w:rsidR="009B237C" w:rsidRPr="00331CF8" w:rsidDel="00BD1A65" w:rsidRDefault="009B237C">
          <w:pPr>
            <w:pStyle w:val="Obsah3"/>
            <w:tabs>
              <w:tab w:val="left" w:pos="1100"/>
              <w:tab w:val="right" w:leader="dot" w:pos="9062"/>
            </w:tabs>
            <w:rPr>
              <w:del w:id="158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59" w:author="Autor">
            <w:r w:rsidRPr="00BD1A65" w:rsidDel="00BD1A65">
              <w:rPr>
                <w:rStyle w:val="Hypertextovprepojenie"/>
                <w:noProof/>
                <w:color w:val="auto"/>
                <w:rPrChange w:id="160" w:author="Autor">
                  <w:rPr>
                    <w:rStyle w:val="Hypertextovprepojenie"/>
                    <w:noProof/>
                    <w:color w:val="0000BF" w:themeColor="hyperlink" w:themeShade="BF"/>
                  </w:rPr>
                </w:rPrChange>
              </w:rPr>
              <w:delText>4.1</w:delText>
            </w:r>
            <w:r w:rsidRPr="00331CF8"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BD1A65" w:rsidDel="00BD1A65">
              <w:rPr>
                <w:rStyle w:val="Hypertextovprepojenie"/>
                <w:noProof/>
                <w:color w:val="auto"/>
              </w:rPr>
              <w:delText>Spolupráca so subjektmi , zapojenými do riadenia a kontroly európskych štrukturálnych a investičných fondov</w:delText>
            </w:r>
            <w:r w:rsidRPr="00331CF8" w:rsidDel="00BD1A65">
              <w:rPr>
                <w:noProof/>
                <w:webHidden/>
              </w:rPr>
              <w:tab/>
            </w:r>
            <w:r w:rsidR="001F2665" w:rsidDel="00BD1A65">
              <w:rPr>
                <w:noProof/>
                <w:webHidden/>
              </w:rPr>
              <w:delText>14</w:delText>
            </w:r>
            <w:r w:rsidRPr="00331CF8" w:rsidDel="00BD1A65">
              <w:rPr>
                <w:noProof/>
                <w:webHidden/>
              </w:rPr>
              <w:delText>10</w:delText>
            </w:r>
          </w:del>
        </w:p>
        <w:p w:rsidR="009B237C" w:rsidRPr="00331CF8" w:rsidDel="00BD1A65" w:rsidRDefault="009B237C">
          <w:pPr>
            <w:pStyle w:val="Obsah3"/>
            <w:tabs>
              <w:tab w:val="left" w:pos="1320"/>
              <w:tab w:val="right" w:leader="dot" w:pos="9062"/>
            </w:tabs>
            <w:rPr>
              <w:del w:id="161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62" w:author="Autor">
            <w:r w:rsidRPr="00BD1A65" w:rsidDel="00BD1A65">
              <w:rPr>
                <w:rStyle w:val="Hypertextovprepojenie"/>
                <w:noProof/>
                <w:color w:val="auto"/>
                <w:rPrChange w:id="163" w:author="Autor">
                  <w:rPr>
                    <w:rStyle w:val="Hypertextovprepojenie"/>
                    <w:noProof/>
                  </w:rPr>
                </w:rPrChange>
              </w:rPr>
              <w:delText>4.1.1</w:delText>
            </w:r>
            <w:r w:rsidRPr="00331CF8"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BD1A65" w:rsidDel="00BD1A65">
              <w:rPr>
                <w:rStyle w:val="Hypertextovprepojenie"/>
                <w:noProof/>
                <w:color w:val="auto"/>
              </w:rPr>
              <w:delText>Riadiace orgány/Sprostredkovateľské orgány</w:delText>
            </w:r>
            <w:r w:rsidRPr="00331CF8" w:rsidDel="00BD1A65">
              <w:rPr>
                <w:noProof/>
                <w:webHidden/>
              </w:rPr>
              <w:tab/>
            </w:r>
            <w:r w:rsidR="001F2665" w:rsidDel="00BD1A65">
              <w:rPr>
                <w:noProof/>
                <w:webHidden/>
              </w:rPr>
              <w:delText>14</w:delText>
            </w:r>
            <w:r w:rsidRPr="00331CF8" w:rsidDel="00BD1A65">
              <w:rPr>
                <w:noProof/>
                <w:webHidden/>
              </w:rPr>
              <w:delText>10</w:delText>
            </w:r>
          </w:del>
        </w:p>
        <w:p w:rsidR="009B237C" w:rsidRPr="00331CF8" w:rsidDel="00BD1A65" w:rsidRDefault="009B237C">
          <w:pPr>
            <w:pStyle w:val="Obsah3"/>
            <w:tabs>
              <w:tab w:val="left" w:pos="1320"/>
              <w:tab w:val="right" w:leader="dot" w:pos="9062"/>
            </w:tabs>
            <w:rPr>
              <w:del w:id="164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65" w:author="Autor">
            <w:r w:rsidRPr="00BD1A65" w:rsidDel="00BD1A65">
              <w:rPr>
                <w:rStyle w:val="Hypertextovprepojenie"/>
                <w:noProof/>
                <w:color w:val="auto"/>
                <w:rPrChange w:id="166" w:author="Autor">
                  <w:rPr>
                    <w:rStyle w:val="Hypertextovprepojenie"/>
                    <w:noProof/>
                  </w:rPr>
                </w:rPrChange>
              </w:rPr>
              <w:delText>4.1.2</w:delText>
            </w:r>
            <w:r w:rsidRPr="00331CF8"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BD1A65" w:rsidDel="00BD1A65">
              <w:rPr>
                <w:rStyle w:val="Hypertextovprepojenie"/>
                <w:noProof/>
                <w:color w:val="auto"/>
              </w:rPr>
              <w:delText>Kontaktné body operačných programov v kraji</w:delText>
            </w:r>
            <w:r w:rsidRPr="00331CF8" w:rsidDel="00BD1A65">
              <w:rPr>
                <w:noProof/>
                <w:webHidden/>
              </w:rPr>
              <w:tab/>
            </w:r>
            <w:r w:rsidR="001F2665" w:rsidDel="00BD1A65">
              <w:rPr>
                <w:noProof/>
                <w:webHidden/>
              </w:rPr>
              <w:delText>14</w:delText>
            </w:r>
            <w:r w:rsidRPr="00331CF8" w:rsidDel="00BD1A65">
              <w:rPr>
                <w:noProof/>
                <w:webHidden/>
              </w:rPr>
              <w:delText>10</w:delText>
            </w:r>
          </w:del>
        </w:p>
        <w:p w:rsidR="009B237C" w:rsidRPr="00331CF8" w:rsidDel="00BD1A65" w:rsidRDefault="009B237C">
          <w:pPr>
            <w:pStyle w:val="Obsah3"/>
            <w:tabs>
              <w:tab w:val="left" w:pos="1320"/>
              <w:tab w:val="right" w:leader="dot" w:pos="9062"/>
            </w:tabs>
            <w:rPr>
              <w:del w:id="167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68" w:author="Autor">
            <w:r w:rsidRPr="00BD1A65" w:rsidDel="00BD1A65">
              <w:rPr>
                <w:rStyle w:val="Hypertextovprepojenie"/>
                <w:noProof/>
                <w:color w:val="auto"/>
                <w:rPrChange w:id="169" w:author="Autor">
                  <w:rPr>
                    <w:rStyle w:val="Hypertextovprepojenie"/>
                    <w:noProof/>
                  </w:rPr>
                </w:rPrChange>
              </w:rPr>
              <w:delText>4.1.3</w:delText>
            </w:r>
            <w:r w:rsidRPr="00331CF8"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BD1A65" w:rsidDel="00BD1A65">
              <w:rPr>
                <w:rStyle w:val="Hypertextovprepojenie"/>
                <w:noProof/>
                <w:color w:val="auto"/>
              </w:rPr>
              <w:delText>Iné subjekty zapojené do riadenia a kontroly EŠIF</w:delText>
            </w:r>
            <w:r w:rsidRPr="00331CF8" w:rsidDel="00BD1A65">
              <w:rPr>
                <w:noProof/>
                <w:webHidden/>
              </w:rPr>
              <w:tab/>
            </w:r>
            <w:r w:rsidR="001F2665" w:rsidDel="00BD1A65">
              <w:rPr>
                <w:noProof/>
                <w:webHidden/>
              </w:rPr>
              <w:delText>14</w:delText>
            </w:r>
            <w:r w:rsidRPr="00331CF8" w:rsidDel="00BD1A65">
              <w:rPr>
                <w:noProof/>
                <w:webHidden/>
              </w:rPr>
              <w:delText>10</w:delText>
            </w:r>
          </w:del>
        </w:p>
        <w:p w:rsidR="009B237C" w:rsidRPr="00331CF8" w:rsidDel="00BD1A65" w:rsidRDefault="009B237C">
          <w:pPr>
            <w:pStyle w:val="Obsah3"/>
            <w:tabs>
              <w:tab w:val="left" w:pos="1320"/>
              <w:tab w:val="right" w:leader="dot" w:pos="9062"/>
            </w:tabs>
            <w:rPr>
              <w:del w:id="170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71" w:author="Autor">
            <w:r w:rsidRPr="00BD1A65" w:rsidDel="00BD1A65">
              <w:rPr>
                <w:rStyle w:val="Hypertextovprepojenie"/>
                <w:noProof/>
                <w:color w:val="auto"/>
                <w:rPrChange w:id="172" w:author="Autor">
                  <w:rPr>
                    <w:rStyle w:val="Hypertextovprepojenie"/>
                    <w:noProof/>
                  </w:rPr>
                </w:rPrChange>
              </w:rPr>
              <w:delText>4.1.4</w:delText>
            </w:r>
            <w:r w:rsidRPr="00331CF8"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BD1A65" w:rsidDel="00BD1A65">
              <w:rPr>
                <w:rStyle w:val="Hypertextovprepojenie"/>
                <w:noProof/>
                <w:color w:val="auto"/>
              </w:rPr>
              <w:delText>Pripomienkové konanie</w:delText>
            </w:r>
            <w:r w:rsidRPr="00331CF8" w:rsidDel="00BD1A65">
              <w:rPr>
                <w:noProof/>
                <w:webHidden/>
              </w:rPr>
              <w:tab/>
            </w:r>
            <w:r w:rsidR="001F2665" w:rsidDel="00BD1A65">
              <w:rPr>
                <w:noProof/>
                <w:webHidden/>
              </w:rPr>
              <w:delText>14</w:delText>
            </w:r>
            <w:r w:rsidRPr="00331CF8" w:rsidDel="00BD1A65">
              <w:rPr>
                <w:noProof/>
                <w:webHidden/>
              </w:rPr>
              <w:delText>11</w:delText>
            </w:r>
          </w:del>
        </w:p>
        <w:p w:rsidR="009B237C" w:rsidRPr="00331CF8" w:rsidDel="00BD1A65" w:rsidRDefault="009B237C">
          <w:pPr>
            <w:pStyle w:val="Obsah3"/>
            <w:tabs>
              <w:tab w:val="left" w:pos="1100"/>
              <w:tab w:val="right" w:leader="dot" w:pos="9062"/>
            </w:tabs>
            <w:rPr>
              <w:del w:id="173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74" w:author="Autor">
            <w:r w:rsidRPr="00BD1A65" w:rsidDel="00BD1A65">
              <w:rPr>
                <w:rStyle w:val="Hypertextovprepojenie"/>
                <w:noProof/>
                <w:color w:val="auto"/>
                <w:rPrChange w:id="175" w:author="Autor">
                  <w:rPr>
                    <w:rStyle w:val="Hypertextovprepojenie"/>
                    <w:noProof/>
                    <w:color w:val="0000BF" w:themeColor="hyperlink" w:themeShade="BF"/>
                  </w:rPr>
                </w:rPrChange>
              </w:rPr>
              <w:delText>4.2</w:delText>
            </w:r>
            <w:r w:rsidRPr="00331CF8"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BD1A65" w:rsidDel="00BD1A65">
              <w:rPr>
                <w:rStyle w:val="Hypertextovprepojenie"/>
                <w:noProof/>
                <w:color w:val="auto"/>
              </w:rPr>
              <w:delText>Spolupráca s inými subjektmi mimo EŠIF</w:delText>
            </w:r>
            <w:r w:rsidRPr="00331CF8" w:rsidDel="00BD1A65">
              <w:rPr>
                <w:noProof/>
                <w:webHidden/>
              </w:rPr>
              <w:tab/>
            </w:r>
            <w:r w:rsidR="001F2665" w:rsidDel="00BD1A65">
              <w:rPr>
                <w:noProof/>
                <w:webHidden/>
              </w:rPr>
              <w:delText>14</w:delText>
            </w:r>
            <w:r w:rsidRPr="00331CF8" w:rsidDel="00BD1A65">
              <w:rPr>
                <w:noProof/>
                <w:webHidden/>
              </w:rPr>
              <w:delText>11</w:delText>
            </w:r>
          </w:del>
        </w:p>
        <w:p w:rsidR="009B237C" w:rsidRPr="00331CF8" w:rsidDel="00BD1A65" w:rsidRDefault="009B237C">
          <w:pPr>
            <w:pStyle w:val="Obsah2"/>
            <w:tabs>
              <w:tab w:val="left" w:pos="660"/>
              <w:tab w:val="right" w:leader="dot" w:pos="9062"/>
            </w:tabs>
            <w:rPr>
              <w:del w:id="176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77" w:author="Autor">
            <w:r w:rsidRPr="00BD1A65" w:rsidDel="00BD1A65">
              <w:rPr>
                <w:rStyle w:val="Hypertextovprepojenie"/>
                <w:noProof/>
                <w:color w:val="auto"/>
                <w:rPrChange w:id="178" w:author="Autor">
                  <w:rPr>
                    <w:rStyle w:val="Hypertextovprepojenie"/>
                    <w:noProof/>
                  </w:rPr>
                </w:rPrChange>
              </w:rPr>
              <w:delText>5.</w:delText>
            </w:r>
            <w:r w:rsidRPr="00331CF8"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BD1A65" w:rsidDel="00BD1A65">
              <w:rPr>
                <w:rStyle w:val="Hypertextovprepojenie"/>
                <w:noProof/>
                <w:color w:val="auto"/>
              </w:rPr>
              <w:delText>Informačné školenia a semináre</w:delText>
            </w:r>
            <w:r w:rsidRPr="00331CF8" w:rsidDel="00BD1A65">
              <w:rPr>
                <w:noProof/>
                <w:webHidden/>
              </w:rPr>
              <w:tab/>
            </w:r>
            <w:r w:rsidR="001F2665" w:rsidDel="00BD1A65">
              <w:rPr>
                <w:noProof/>
                <w:webHidden/>
              </w:rPr>
              <w:delText>15</w:delText>
            </w:r>
            <w:r w:rsidRPr="00331CF8" w:rsidDel="00BD1A65">
              <w:rPr>
                <w:noProof/>
                <w:webHidden/>
              </w:rPr>
              <w:delText>11</w:delText>
            </w:r>
          </w:del>
        </w:p>
        <w:p w:rsidR="009B237C" w:rsidRPr="00331CF8" w:rsidDel="00BD1A65" w:rsidRDefault="009B237C">
          <w:pPr>
            <w:pStyle w:val="Obsah3"/>
            <w:tabs>
              <w:tab w:val="left" w:pos="1100"/>
              <w:tab w:val="right" w:leader="dot" w:pos="9062"/>
            </w:tabs>
            <w:rPr>
              <w:del w:id="179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80" w:author="Autor">
            <w:r w:rsidRPr="00BD1A65" w:rsidDel="00BD1A65">
              <w:rPr>
                <w:rStyle w:val="Hypertextovprepojenie"/>
                <w:noProof/>
                <w:color w:val="auto"/>
                <w:rPrChange w:id="181" w:author="Autor">
                  <w:rPr>
                    <w:rStyle w:val="Hypertextovprepojenie"/>
                    <w:noProof/>
                    <w:color w:val="0000BF" w:themeColor="hyperlink" w:themeShade="BF"/>
                  </w:rPr>
                </w:rPrChange>
              </w:rPr>
              <w:delText>5.1</w:delText>
            </w:r>
            <w:r w:rsidRPr="00331CF8"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BD1A65" w:rsidDel="00BD1A65">
              <w:rPr>
                <w:rStyle w:val="Hypertextovprepojenie"/>
                <w:noProof/>
                <w:color w:val="auto"/>
              </w:rPr>
              <w:delText>Informačné školenia a semináre pre verejnosť</w:delText>
            </w:r>
            <w:r w:rsidRPr="00331CF8" w:rsidDel="00BD1A65">
              <w:rPr>
                <w:noProof/>
                <w:webHidden/>
              </w:rPr>
              <w:tab/>
            </w:r>
            <w:r w:rsidR="001F2665" w:rsidDel="00BD1A65">
              <w:rPr>
                <w:noProof/>
                <w:webHidden/>
              </w:rPr>
              <w:delText>15</w:delText>
            </w:r>
            <w:r w:rsidRPr="00331CF8" w:rsidDel="00BD1A65">
              <w:rPr>
                <w:noProof/>
                <w:webHidden/>
              </w:rPr>
              <w:delText>11</w:delText>
            </w:r>
          </w:del>
        </w:p>
        <w:p w:rsidR="009B237C" w:rsidRPr="00331CF8" w:rsidDel="00BD1A65" w:rsidRDefault="009B237C">
          <w:pPr>
            <w:pStyle w:val="Obsah3"/>
            <w:tabs>
              <w:tab w:val="left" w:pos="1100"/>
              <w:tab w:val="right" w:leader="dot" w:pos="9062"/>
            </w:tabs>
            <w:rPr>
              <w:del w:id="182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83" w:author="Autor">
            <w:r w:rsidRPr="00BD1A65" w:rsidDel="00BD1A65">
              <w:rPr>
                <w:rStyle w:val="Hypertextovprepojenie"/>
                <w:noProof/>
                <w:color w:val="auto"/>
                <w:rPrChange w:id="184" w:author="Autor">
                  <w:rPr>
                    <w:rStyle w:val="Hypertextovprepojenie"/>
                    <w:noProof/>
                    <w:color w:val="0000BF" w:themeColor="hyperlink" w:themeShade="BF"/>
                  </w:rPr>
                </w:rPrChange>
              </w:rPr>
              <w:delText>5.2</w:delText>
            </w:r>
            <w:r w:rsidRPr="00331CF8"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BD1A65" w:rsidDel="00BD1A65">
              <w:rPr>
                <w:rStyle w:val="Hypertextovprepojenie"/>
                <w:noProof/>
                <w:color w:val="auto"/>
              </w:rPr>
              <w:delText>Informačné školenia a semináre pre zamestnancov IPC</w:delText>
            </w:r>
            <w:r w:rsidRPr="00331CF8" w:rsidDel="00BD1A65">
              <w:rPr>
                <w:noProof/>
                <w:webHidden/>
              </w:rPr>
              <w:tab/>
            </w:r>
            <w:r w:rsidR="001F2665" w:rsidDel="00BD1A65">
              <w:rPr>
                <w:noProof/>
                <w:webHidden/>
              </w:rPr>
              <w:delText>15</w:delText>
            </w:r>
            <w:r w:rsidRPr="00331CF8" w:rsidDel="00BD1A65">
              <w:rPr>
                <w:noProof/>
                <w:webHidden/>
              </w:rPr>
              <w:delText>12</w:delText>
            </w:r>
          </w:del>
        </w:p>
        <w:p w:rsidR="009B237C" w:rsidRPr="00331CF8" w:rsidDel="00BD1A65" w:rsidRDefault="009B237C">
          <w:pPr>
            <w:pStyle w:val="Obsah2"/>
            <w:tabs>
              <w:tab w:val="left" w:pos="660"/>
              <w:tab w:val="right" w:leader="dot" w:pos="9062"/>
            </w:tabs>
            <w:rPr>
              <w:del w:id="185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86" w:author="Autor">
            <w:r w:rsidRPr="00BD1A65" w:rsidDel="00BD1A65">
              <w:rPr>
                <w:rStyle w:val="Hypertextovprepojenie"/>
                <w:noProof/>
                <w:color w:val="auto"/>
                <w:rPrChange w:id="187" w:author="Autor">
                  <w:rPr>
                    <w:rStyle w:val="Hypertextovprepojenie"/>
                    <w:noProof/>
                  </w:rPr>
                </w:rPrChange>
              </w:rPr>
              <w:delText>6.</w:delText>
            </w:r>
            <w:r w:rsidRPr="00331CF8"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BD1A65" w:rsidDel="00BD1A65">
              <w:rPr>
                <w:rStyle w:val="Hypertextovprepojenie"/>
                <w:noProof/>
                <w:color w:val="auto"/>
              </w:rPr>
              <w:delText>Aktivity IPC v oblasti publicity</w:delText>
            </w:r>
            <w:r w:rsidRPr="00331CF8" w:rsidDel="00BD1A65">
              <w:rPr>
                <w:noProof/>
                <w:webHidden/>
              </w:rPr>
              <w:tab/>
            </w:r>
            <w:r w:rsidR="001F2665" w:rsidDel="00BD1A65">
              <w:rPr>
                <w:noProof/>
                <w:webHidden/>
              </w:rPr>
              <w:delText>16</w:delText>
            </w:r>
            <w:r w:rsidRPr="00331CF8" w:rsidDel="00BD1A65">
              <w:rPr>
                <w:noProof/>
                <w:webHidden/>
              </w:rPr>
              <w:delText>12</w:delText>
            </w:r>
          </w:del>
        </w:p>
        <w:p w:rsidR="009B237C" w:rsidRPr="00331CF8" w:rsidDel="00BD1A65" w:rsidRDefault="009B237C">
          <w:pPr>
            <w:pStyle w:val="Obsah3"/>
            <w:tabs>
              <w:tab w:val="left" w:pos="1100"/>
              <w:tab w:val="right" w:leader="dot" w:pos="9062"/>
            </w:tabs>
            <w:rPr>
              <w:del w:id="188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89" w:author="Autor">
            <w:r w:rsidRPr="00BD1A65" w:rsidDel="00BD1A65">
              <w:rPr>
                <w:rStyle w:val="Hypertextovprepojenie"/>
                <w:noProof/>
                <w:color w:val="auto"/>
                <w:rPrChange w:id="190" w:author="Autor">
                  <w:rPr>
                    <w:rStyle w:val="Hypertextovprepojenie"/>
                    <w:noProof/>
                    <w:color w:val="0000BF" w:themeColor="hyperlink" w:themeShade="BF"/>
                  </w:rPr>
                </w:rPrChange>
              </w:rPr>
              <w:delText>6.1</w:delText>
            </w:r>
            <w:r w:rsidRPr="00331CF8"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BD1A65" w:rsidDel="00BD1A65">
              <w:rPr>
                <w:rStyle w:val="Hypertextovprepojenie"/>
                <w:noProof/>
                <w:color w:val="auto"/>
              </w:rPr>
              <w:delText>Označenie priestorov</w:delText>
            </w:r>
            <w:r w:rsidRPr="00331CF8" w:rsidDel="00BD1A65">
              <w:rPr>
                <w:noProof/>
                <w:webHidden/>
              </w:rPr>
              <w:tab/>
            </w:r>
            <w:r w:rsidR="001F2665" w:rsidDel="00BD1A65">
              <w:rPr>
                <w:noProof/>
                <w:webHidden/>
              </w:rPr>
              <w:delText>16</w:delText>
            </w:r>
            <w:r w:rsidRPr="00331CF8" w:rsidDel="00BD1A65">
              <w:rPr>
                <w:noProof/>
                <w:webHidden/>
              </w:rPr>
              <w:delText>12</w:delText>
            </w:r>
          </w:del>
        </w:p>
        <w:p w:rsidR="009B237C" w:rsidRPr="00331CF8" w:rsidDel="00BD1A65" w:rsidRDefault="009B237C">
          <w:pPr>
            <w:pStyle w:val="Obsah3"/>
            <w:tabs>
              <w:tab w:val="left" w:pos="1100"/>
              <w:tab w:val="right" w:leader="dot" w:pos="9062"/>
            </w:tabs>
            <w:rPr>
              <w:del w:id="191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92" w:author="Autor">
            <w:r w:rsidRPr="00BD1A65" w:rsidDel="00BD1A65">
              <w:rPr>
                <w:rStyle w:val="Hypertextovprepojenie"/>
                <w:noProof/>
                <w:color w:val="auto"/>
                <w:rPrChange w:id="193" w:author="Autor">
                  <w:rPr>
                    <w:rStyle w:val="Hypertextovprepojenie"/>
                    <w:noProof/>
                    <w:color w:val="0000BF" w:themeColor="hyperlink" w:themeShade="BF"/>
                  </w:rPr>
                </w:rPrChange>
              </w:rPr>
              <w:delText>6.2</w:delText>
            </w:r>
            <w:r w:rsidRPr="00331CF8"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BD1A65" w:rsidDel="00BD1A65">
              <w:rPr>
                <w:rStyle w:val="Hypertextovprepojenie"/>
                <w:noProof/>
                <w:color w:val="auto"/>
              </w:rPr>
              <w:delText>Webové sídlo IPC  a sociálne média</w:delText>
            </w:r>
            <w:r w:rsidRPr="00331CF8" w:rsidDel="00BD1A65">
              <w:rPr>
                <w:noProof/>
                <w:webHidden/>
              </w:rPr>
              <w:tab/>
            </w:r>
            <w:r w:rsidR="001F2665" w:rsidDel="00BD1A65">
              <w:rPr>
                <w:noProof/>
                <w:webHidden/>
              </w:rPr>
              <w:delText>16</w:delText>
            </w:r>
            <w:r w:rsidRPr="00331CF8" w:rsidDel="00BD1A65">
              <w:rPr>
                <w:noProof/>
                <w:webHidden/>
              </w:rPr>
              <w:delText>12</w:delText>
            </w:r>
          </w:del>
        </w:p>
        <w:p w:rsidR="009B237C" w:rsidRPr="00331CF8" w:rsidDel="00BD1A65" w:rsidRDefault="009B237C">
          <w:pPr>
            <w:pStyle w:val="Obsah3"/>
            <w:tabs>
              <w:tab w:val="left" w:pos="1100"/>
              <w:tab w:val="right" w:leader="dot" w:pos="9062"/>
            </w:tabs>
            <w:rPr>
              <w:del w:id="194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95" w:author="Autor">
            <w:r w:rsidRPr="00BD1A65" w:rsidDel="00BD1A65">
              <w:rPr>
                <w:rStyle w:val="Hypertextovprepojenie"/>
                <w:noProof/>
                <w:color w:val="auto"/>
                <w:rPrChange w:id="196" w:author="Autor">
                  <w:rPr>
                    <w:rStyle w:val="Hypertextovprepojenie"/>
                    <w:noProof/>
                    <w:color w:val="0000BF" w:themeColor="hyperlink" w:themeShade="BF"/>
                  </w:rPr>
                </w:rPrChange>
              </w:rPr>
              <w:delText>6.3</w:delText>
            </w:r>
            <w:r w:rsidRPr="00331CF8"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BD1A65" w:rsidDel="00BD1A65">
              <w:rPr>
                <w:rStyle w:val="Hypertextovprepojenie"/>
                <w:noProof/>
                <w:color w:val="auto"/>
              </w:rPr>
              <w:delText>Konkrétne aktivity v oblasti publicity</w:delText>
            </w:r>
            <w:r w:rsidRPr="00331CF8" w:rsidDel="00BD1A65">
              <w:rPr>
                <w:noProof/>
                <w:webHidden/>
              </w:rPr>
              <w:tab/>
            </w:r>
            <w:r w:rsidR="001F2665" w:rsidDel="00BD1A65">
              <w:rPr>
                <w:noProof/>
                <w:webHidden/>
              </w:rPr>
              <w:delText>17</w:delText>
            </w:r>
            <w:r w:rsidRPr="00331CF8" w:rsidDel="00BD1A65">
              <w:rPr>
                <w:noProof/>
                <w:webHidden/>
              </w:rPr>
              <w:delText>13</w:delText>
            </w:r>
          </w:del>
        </w:p>
        <w:p w:rsidR="009B237C" w:rsidRPr="00331CF8" w:rsidDel="00BD1A65" w:rsidRDefault="009B237C">
          <w:pPr>
            <w:pStyle w:val="Obsah2"/>
            <w:tabs>
              <w:tab w:val="left" w:pos="660"/>
              <w:tab w:val="right" w:leader="dot" w:pos="9062"/>
            </w:tabs>
            <w:rPr>
              <w:del w:id="197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98" w:author="Autor">
            <w:r w:rsidRPr="00BD1A65" w:rsidDel="00BD1A65">
              <w:rPr>
                <w:rStyle w:val="Hypertextovprepojenie"/>
                <w:noProof/>
                <w:color w:val="auto"/>
                <w:rPrChange w:id="199" w:author="Autor">
                  <w:rPr>
                    <w:rStyle w:val="Hypertextovprepojenie"/>
                    <w:noProof/>
                  </w:rPr>
                </w:rPrChange>
              </w:rPr>
              <w:delText>7.</w:delText>
            </w:r>
            <w:r w:rsidRPr="00331CF8"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BD1A65" w:rsidDel="00BD1A65">
              <w:rPr>
                <w:rStyle w:val="Hypertextovprepojenie"/>
                <w:noProof/>
                <w:color w:val="auto"/>
              </w:rPr>
              <w:delText>Podnety a návrhy pri poskytovaní informačno-poradenských služieb</w:delText>
            </w:r>
            <w:r w:rsidRPr="00331CF8" w:rsidDel="00BD1A65">
              <w:rPr>
                <w:noProof/>
                <w:webHidden/>
              </w:rPr>
              <w:tab/>
            </w:r>
            <w:r w:rsidR="001F2665" w:rsidDel="00BD1A65">
              <w:rPr>
                <w:noProof/>
                <w:webHidden/>
              </w:rPr>
              <w:delText>18</w:delText>
            </w:r>
            <w:r w:rsidRPr="00331CF8" w:rsidDel="00BD1A65">
              <w:rPr>
                <w:noProof/>
                <w:webHidden/>
              </w:rPr>
              <w:delText>14</w:delText>
            </w:r>
          </w:del>
        </w:p>
        <w:p w:rsidR="009B237C" w:rsidRPr="00331CF8" w:rsidDel="00BD1A65" w:rsidRDefault="009B237C">
          <w:pPr>
            <w:pStyle w:val="Obsah3"/>
            <w:tabs>
              <w:tab w:val="left" w:pos="1100"/>
              <w:tab w:val="right" w:leader="dot" w:pos="9062"/>
            </w:tabs>
            <w:rPr>
              <w:del w:id="200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201" w:author="Autor">
            <w:r w:rsidRPr="00BD1A65" w:rsidDel="00BD1A65">
              <w:rPr>
                <w:rStyle w:val="Hypertextovprepojenie"/>
                <w:noProof/>
                <w:color w:val="auto"/>
                <w:rPrChange w:id="202" w:author="Autor">
                  <w:rPr>
                    <w:rStyle w:val="Hypertextovprepojenie"/>
                    <w:noProof/>
                    <w:color w:val="0000BF" w:themeColor="hyperlink" w:themeShade="BF"/>
                  </w:rPr>
                </w:rPrChange>
              </w:rPr>
              <w:delText>7.1</w:delText>
            </w:r>
            <w:r w:rsidRPr="00331CF8"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BD1A65" w:rsidDel="00BD1A65">
              <w:rPr>
                <w:rStyle w:val="Hypertextovprepojenie"/>
                <w:noProof/>
                <w:color w:val="auto"/>
              </w:rPr>
              <w:delText>Podnety na zlepšenie od klientov a verejnosti</w:delText>
            </w:r>
            <w:r w:rsidRPr="00331CF8" w:rsidDel="00BD1A65">
              <w:rPr>
                <w:noProof/>
                <w:webHidden/>
              </w:rPr>
              <w:tab/>
            </w:r>
            <w:r w:rsidR="001F2665" w:rsidDel="00BD1A65">
              <w:rPr>
                <w:noProof/>
                <w:webHidden/>
              </w:rPr>
              <w:delText>18</w:delText>
            </w:r>
            <w:r w:rsidRPr="00331CF8" w:rsidDel="00BD1A65">
              <w:rPr>
                <w:noProof/>
                <w:webHidden/>
              </w:rPr>
              <w:delText>14</w:delText>
            </w:r>
          </w:del>
        </w:p>
        <w:p w:rsidR="009B237C" w:rsidDel="00BD1A65" w:rsidRDefault="009B237C">
          <w:pPr>
            <w:pStyle w:val="Obsah3"/>
            <w:tabs>
              <w:tab w:val="left" w:pos="1100"/>
              <w:tab w:val="right" w:leader="dot" w:pos="9062"/>
            </w:tabs>
            <w:rPr>
              <w:del w:id="203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204" w:author="Autor">
            <w:r w:rsidRPr="00BD1A65" w:rsidDel="00BD1A65">
              <w:rPr>
                <w:rStyle w:val="Hypertextovprepojenie"/>
                <w:noProof/>
                <w:color w:val="auto"/>
                <w:rPrChange w:id="205" w:author="Autor">
                  <w:rPr>
                    <w:rStyle w:val="Hypertextovprepojenie"/>
                    <w:noProof/>
                    <w:color w:val="0000BF" w:themeColor="hyperlink" w:themeShade="BF"/>
                  </w:rPr>
                </w:rPrChange>
              </w:rPr>
              <w:delText>7.2</w:delText>
            </w:r>
            <w:r w:rsidRPr="00331CF8"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BD1A65" w:rsidDel="00BD1A65">
              <w:rPr>
                <w:rStyle w:val="Hypertextovprepojenie"/>
                <w:noProof/>
                <w:color w:val="auto"/>
              </w:rPr>
              <w:delText>Inovatívne návrhy IPC</w:delText>
            </w:r>
            <w:r w:rsidRPr="00331CF8" w:rsidDel="00BD1A65">
              <w:rPr>
                <w:noProof/>
                <w:webHidden/>
              </w:rPr>
              <w:tab/>
            </w:r>
            <w:r w:rsidR="001F2665" w:rsidDel="00BD1A65">
              <w:rPr>
                <w:noProof/>
                <w:webHidden/>
              </w:rPr>
              <w:delText>18</w:delText>
            </w:r>
            <w:r w:rsidRPr="00331CF8" w:rsidDel="00BD1A65">
              <w:rPr>
                <w:noProof/>
                <w:webHidden/>
              </w:rPr>
              <w:delText>14</w:delText>
            </w:r>
          </w:del>
        </w:p>
        <w:p w:rsidR="00B32A13" w:rsidDel="00BD1A65" w:rsidRDefault="00B32A13">
          <w:pPr>
            <w:pStyle w:val="Obsah2"/>
            <w:tabs>
              <w:tab w:val="left" w:pos="660"/>
              <w:tab w:val="right" w:leader="dot" w:pos="9062"/>
            </w:tabs>
            <w:rPr>
              <w:del w:id="206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207" w:author="Autor">
            <w:r w:rsidRPr="009B237C" w:rsidDel="00BD1A65">
              <w:rPr>
                <w:noProof/>
                <w:rPrChange w:id="208" w:author="Autor">
                  <w:rPr>
                    <w:rStyle w:val="Hypertextovprepojenie"/>
                    <w:noProof/>
                  </w:rPr>
                </w:rPrChange>
              </w:rPr>
              <w:delText>1.</w:delText>
            </w:r>
            <w:r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9B237C" w:rsidDel="00BD1A65">
              <w:rPr>
                <w:noProof/>
                <w:rPrChange w:id="209" w:author="Autor">
                  <w:rPr>
                    <w:rStyle w:val="Hypertextovprepojenie"/>
                    <w:noProof/>
                  </w:rPr>
                </w:rPrChange>
              </w:rPr>
              <w:delText>Úvod</w:delText>
            </w:r>
            <w:r w:rsidDel="00BD1A65">
              <w:rPr>
                <w:noProof/>
                <w:webHidden/>
              </w:rPr>
              <w:tab/>
            </w:r>
            <w:r w:rsidR="00FD45E7" w:rsidDel="00BD1A65">
              <w:rPr>
                <w:noProof/>
                <w:webHidden/>
              </w:rPr>
              <w:delText>3</w:delText>
            </w:r>
          </w:del>
        </w:p>
        <w:p w:rsidR="00B32A13" w:rsidDel="00BD1A65" w:rsidRDefault="00B32A13">
          <w:pPr>
            <w:pStyle w:val="Obsah2"/>
            <w:tabs>
              <w:tab w:val="left" w:pos="660"/>
              <w:tab w:val="right" w:leader="dot" w:pos="9062"/>
            </w:tabs>
            <w:rPr>
              <w:del w:id="210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211" w:author="Autor">
            <w:r w:rsidRPr="009B237C" w:rsidDel="00BD1A65">
              <w:rPr>
                <w:noProof/>
                <w:rPrChange w:id="212" w:author="Autor">
                  <w:rPr>
                    <w:rStyle w:val="Hypertextovprepojenie"/>
                    <w:noProof/>
                  </w:rPr>
                </w:rPrChange>
              </w:rPr>
              <w:delText>2.</w:delText>
            </w:r>
            <w:r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9B237C" w:rsidDel="00BD1A65">
              <w:rPr>
                <w:noProof/>
                <w:rPrChange w:id="213" w:author="Autor">
                  <w:rPr>
                    <w:rStyle w:val="Hypertextovprepojenie"/>
                    <w:noProof/>
                  </w:rPr>
                </w:rPrChange>
              </w:rPr>
              <w:delText>Základné informácie o informačno-poradenskom centre</w:delText>
            </w:r>
            <w:r w:rsidDel="00BD1A65">
              <w:rPr>
                <w:noProof/>
                <w:webHidden/>
              </w:rPr>
              <w:tab/>
            </w:r>
            <w:r w:rsidR="00FD45E7" w:rsidDel="00BD1A65">
              <w:rPr>
                <w:noProof/>
                <w:webHidden/>
              </w:rPr>
              <w:delText>3</w:delText>
            </w:r>
          </w:del>
        </w:p>
        <w:p w:rsidR="00B32A13" w:rsidDel="00BD1A65" w:rsidRDefault="00B32A13">
          <w:pPr>
            <w:pStyle w:val="Obsah3"/>
            <w:tabs>
              <w:tab w:val="left" w:pos="1100"/>
              <w:tab w:val="right" w:leader="dot" w:pos="9062"/>
            </w:tabs>
            <w:rPr>
              <w:del w:id="214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215" w:author="Autor">
            <w:r w:rsidRPr="009B237C" w:rsidDel="00BD1A65">
              <w:rPr>
                <w:noProof/>
                <w:rPrChange w:id="216" w:author="Autor">
                  <w:rPr>
                    <w:rStyle w:val="Hypertextovprepojenie"/>
                    <w:noProof/>
                  </w:rPr>
                </w:rPrChange>
              </w:rPr>
              <w:delText>2.1</w:delText>
            </w:r>
            <w:r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9B237C" w:rsidDel="00BD1A65">
              <w:rPr>
                <w:noProof/>
                <w:rPrChange w:id="217" w:author="Autor">
                  <w:rPr>
                    <w:rStyle w:val="Hypertextovprepojenie"/>
                    <w:noProof/>
                  </w:rPr>
                </w:rPrChange>
              </w:rPr>
              <w:delText>Personálne zabezpečenie IPC</w:delText>
            </w:r>
            <w:r w:rsidDel="00BD1A65">
              <w:rPr>
                <w:noProof/>
                <w:webHidden/>
              </w:rPr>
              <w:tab/>
            </w:r>
            <w:r w:rsidR="00FD45E7" w:rsidDel="00BD1A65">
              <w:rPr>
                <w:noProof/>
                <w:webHidden/>
              </w:rPr>
              <w:delText>3</w:delText>
            </w:r>
          </w:del>
        </w:p>
        <w:p w:rsidR="00B32A13" w:rsidDel="00BD1A65" w:rsidRDefault="00B32A13">
          <w:pPr>
            <w:pStyle w:val="Obsah3"/>
            <w:tabs>
              <w:tab w:val="left" w:pos="1100"/>
              <w:tab w:val="right" w:leader="dot" w:pos="9062"/>
            </w:tabs>
            <w:rPr>
              <w:del w:id="218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219" w:author="Autor">
            <w:r w:rsidRPr="009B237C" w:rsidDel="00BD1A65">
              <w:rPr>
                <w:noProof/>
                <w:rPrChange w:id="220" w:author="Autor">
                  <w:rPr>
                    <w:rStyle w:val="Hypertextovprepojenie"/>
                    <w:noProof/>
                  </w:rPr>
                </w:rPrChange>
              </w:rPr>
              <w:delText>2.2</w:delText>
            </w:r>
            <w:r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9B237C" w:rsidDel="00BD1A65">
              <w:rPr>
                <w:noProof/>
                <w:rPrChange w:id="221" w:author="Autor">
                  <w:rPr>
                    <w:rStyle w:val="Hypertextovprepojenie"/>
                    <w:noProof/>
                  </w:rPr>
                </w:rPrChange>
              </w:rPr>
              <w:delText>Prevádzkovo-technické zabezpečenie IPC</w:delText>
            </w:r>
            <w:r w:rsidDel="00BD1A65">
              <w:rPr>
                <w:noProof/>
                <w:webHidden/>
              </w:rPr>
              <w:tab/>
            </w:r>
            <w:r w:rsidR="00FD45E7" w:rsidDel="00BD1A65">
              <w:rPr>
                <w:noProof/>
                <w:webHidden/>
              </w:rPr>
              <w:delText>3</w:delText>
            </w:r>
          </w:del>
        </w:p>
        <w:p w:rsidR="00B32A13" w:rsidDel="00BD1A65" w:rsidRDefault="00B32A13">
          <w:pPr>
            <w:pStyle w:val="Obsah2"/>
            <w:tabs>
              <w:tab w:val="left" w:pos="660"/>
              <w:tab w:val="right" w:leader="dot" w:pos="9062"/>
            </w:tabs>
            <w:rPr>
              <w:del w:id="222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223" w:author="Autor">
            <w:r w:rsidRPr="009B237C" w:rsidDel="00BD1A65">
              <w:rPr>
                <w:noProof/>
                <w:rPrChange w:id="224" w:author="Autor">
                  <w:rPr>
                    <w:rStyle w:val="Hypertextovprepojenie"/>
                    <w:noProof/>
                  </w:rPr>
                </w:rPrChange>
              </w:rPr>
              <w:delText>3.</w:delText>
            </w:r>
            <w:r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9B237C" w:rsidDel="00BD1A65">
              <w:rPr>
                <w:noProof/>
                <w:rPrChange w:id="225" w:author="Autor">
                  <w:rPr>
                    <w:rStyle w:val="Hypertextovprepojenie"/>
                    <w:noProof/>
                  </w:rPr>
                </w:rPrChange>
              </w:rPr>
              <w:delText>Informačno-poradenská činnosť</w:delText>
            </w:r>
            <w:r w:rsidDel="00BD1A65">
              <w:rPr>
                <w:noProof/>
                <w:webHidden/>
              </w:rPr>
              <w:tab/>
            </w:r>
            <w:r w:rsidR="00FD45E7" w:rsidDel="00BD1A65">
              <w:rPr>
                <w:noProof/>
                <w:webHidden/>
              </w:rPr>
              <w:delText>3</w:delText>
            </w:r>
          </w:del>
        </w:p>
        <w:p w:rsidR="00B32A13" w:rsidDel="00BD1A65" w:rsidRDefault="00B32A13">
          <w:pPr>
            <w:pStyle w:val="Obsah3"/>
            <w:tabs>
              <w:tab w:val="left" w:pos="1100"/>
              <w:tab w:val="right" w:leader="dot" w:pos="9062"/>
            </w:tabs>
            <w:rPr>
              <w:del w:id="226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227" w:author="Autor">
            <w:r w:rsidRPr="009B237C" w:rsidDel="00BD1A65">
              <w:rPr>
                <w:noProof/>
                <w:rPrChange w:id="228" w:author="Autor">
                  <w:rPr>
                    <w:rStyle w:val="Hypertextovprepojenie"/>
                    <w:noProof/>
                  </w:rPr>
                </w:rPrChange>
              </w:rPr>
              <w:delText>3.1</w:delText>
            </w:r>
            <w:r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9B237C" w:rsidDel="00BD1A65">
              <w:rPr>
                <w:noProof/>
                <w:rPrChange w:id="229" w:author="Autor">
                  <w:rPr>
                    <w:rStyle w:val="Hypertextovprepojenie"/>
                    <w:noProof/>
                  </w:rPr>
                </w:rPrChange>
              </w:rPr>
              <w:delText>Poskytovanie osobných konzultácií</w:delText>
            </w:r>
            <w:r w:rsidDel="00BD1A65">
              <w:rPr>
                <w:noProof/>
                <w:webHidden/>
              </w:rPr>
              <w:tab/>
            </w:r>
            <w:r w:rsidR="00FD45E7" w:rsidDel="00BD1A65">
              <w:rPr>
                <w:noProof/>
                <w:webHidden/>
              </w:rPr>
              <w:delText>3</w:delText>
            </w:r>
          </w:del>
        </w:p>
        <w:p w:rsidR="00B32A13" w:rsidDel="00BD1A65" w:rsidRDefault="00B32A13">
          <w:pPr>
            <w:pStyle w:val="Obsah3"/>
            <w:tabs>
              <w:tab w:val="left" w:pos="1320"/>
              <w:tab w:val="right" w:leader="dot" w:pos="9062"/>
            </w:tabs>
            <w:rPr>
              <w:del w:id="230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231" w:author="Autor">
            <w:r w:rsidRPr="009B237C" w:rsidDel="00BD1A65">
              <w:rPr>
                <w:noProof/>
                <w:rPrChange w:id="232" w:author="Autor">
                  <w:rPr>
                    <w:rStyle w:val="Hypertextovprepojenie"/>
                    <w:noProof/>
                  </w:rPr>
                </w:rPrChange>
              </w:rPr>
              <w:delText>3.1.1</w:delText>
            </w:r>
            <w:r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9B237C" w:rsidDel="00BD1A65">
              <w:rPr>
                <w:noProof/>
                <w:rPrChange w:id="233" w:author="Autor">
                  <w:rPr>
                    <w:rStyle w:val="Hypertextovprepojenie"/>
                    <w:noProof/>
                  </w:rPr>
                </w:rPrChange>
              </w:rPr>
              <w:delText>Dostupnosť IPC</w:delText>
            </w:r>
            <w:r w:rsidDel="00BD1A65">
              <w:rPr>
                <w:noProof/>
                <w:webHidden/>
              </w:rPr>
              <w:tab/>
            </w:r>
            <w:r w:rsidR="00FD45E7" w:rsidDel="00BD1A65">
              <w:rPr>
                <w:noProof/>
                <w:webHidden/>
              </w:rPr>
              <w:delText>3</w:delText>
            </w:r>
          </w:del>
        </w:p>
        <w:p w:rsidR="00B32A13" w:rsidDel="00BD1A65" w:rsidRDefault="00B32A13">
          <w:pPr>
            <w:pStyle w:val="Obsah3"/>
            <w:tabs>
              <w:tab w:val="left" w:pos="1320"/>
              <w:tab w:val="right" w:leader="dot" w:pos="9062"/>
            </w:tabs>
            <w:rPr>
              <w:del w:id="234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235" w:author="Autor">
            <w:r w:rsidRPr="009B237C" w:rsidDel="00BD1A65">
              <w:rPr>
                <w:noProof/>
                <w:rPrChange w:id="236" w:author="Autor">
                  <w:rPr>
                    <w:rStyle w:val="Hypertextovprepojenie"/>
                    <w:noProof/>
                  </w:rPr>
                </w:rPrChange>
              </w:rPr>
              <w:delText>3.1.2</w:delText>
            </w:r>
            <w:r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9B237C" w:rsidDel="00BD1A65">
              <w:rPr>
                <w:noProof/>
                <w:rPrChange w:id="237" w:author="Autor">
                  <w:rPr>
                    <w:rStyle w:val="Hypertextovprepojenie"/>
                    <w:noProof/>
                  </w:rPr>
                </w:rPrChange>
              </w:rPr>
              <w:delText>Osobné konzultácie</w:delText>
            </w:r>
            <w:r w:rsidDel="00BD1A65">
              <w:rPr>
                <w:noProof/>
                <w:webHidden/>
              </w:rPr>
              <w:tab/>
            </w:r>
            <w:r w:rsidR="00FD45E7" w:rsidDel="00BD1A65">
              <w:rPr>
                <w:noProof/>
                <w:webHidden/>
              </w:rPr>
              <w:delText>3</w:delText>
            </w:r>
          </w:del>
        </w:p>
        <w:p w:rsidR="00B32A13" w:rsidDel="00BD1A65" w:rsidRDefault="00B32A13">
          <w:pPr>
            <w:pStyle w:val="Obsah3"/>
            <w:tabs>
              <w:tab w:val="left" w:pos="1320"/>
              <w:tab w:val="right" w:leader="dot" w:pos="9062"/>
            </w:tabs>
            <w:rPr>
              <w:del w:id="238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239" w:author="Autor">
            <w:r w:rsidRPr="009B237C" w:rsidDel="00BD1A65">
              <w:rPr>
                <w:noProof/>
                <w:rPrChange w:id="240" w:author="Autor">
                  <w:rPr>
                    <w:rStyle w:val="Hypertextovprepojenie"/>
                    <w:noProof/>
                  </w:rPr>
                </w:rPrChange>
              </w:rPr>
              <w:delText>3.1.3</w:delText>
            </w:r>
            <w:r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9B237C" w:rsidDel="00BD1A65">
              <w:rPr>
                <w:noProof/>
                <w:rPrChange w:id="241" w:author="Autor">
                  <w:rPr>
                    <w:rStyle w:val="Hypertextovprepojenie"/>
                    <w:noProof/>
                  </w:rPr>
                </w:rPrChange>
              </w:rPr>
              <w:delText>Telefonické konzultácie</w:delText>
            </w:r>
            <w:r w:rsidDel="00BD1A65">
              <w:rPr>
                <w:noProof/>
                <w:webHidden/>
              </w:rPr>
              <w:tab/>
            </w:r>
            <w:r w:rsidR="00FD45E7" w:rsidDel="00BD1A65">
              <w:rPr>
                <w:noProof/>
                <w:webHidden/>
              </w:rPr>
              <w:delText>4</w:delText>
            </w:r>
          </w:del>
        </w:p>
        <w:p w:rsidR="00B32A13" w:rsidDel="00BD1A65" w:rsidRDefault="00B32A13">
          <w:pPr>
            <w:pStyle w:val="Obsah3"/>
            <w:tabs>
              <w:tab w:val="left" w:pos="1100"/>
              <w:tab w:val="right" w:leader="dot" w:pos="9062"/>
            </w:tabs>
            <w:rPr>
              <w:del w:id="242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243" w:author="Autor">
            <w:r w:rsidRPr="009B237C" w:rsidDel="00BD1A65">
              <w:rPr>
                <w:noProof/>
                <w:rPrChange w:id="244" w:author="Autor">
                  <w:rPr>
                    <w:rStyle w:val="Hypertextovprepojenie"/>
                    <w:noProof/>
                  </w:rPr>
                </w:rPrChange>
              </w:rPr>
              <w:delText>3.2</w:delText>
            </w:r>
            <w:r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9B237C" w:rsidDel="00BD1A65">
              <w:rPr>
                <w:noProof/>
                <w:rPrChange w:id="245" w:author="Autor">
                  <w:rPr>
                    <w:rStyle w:val="Hypertextovprepojenie"/>
                    <w:noProof/>
                  </w:rPr>
                </w:rPrChange>
              </w:rPr>
              <w:delText>Šírenie informácií o EŠIF</w:delText>
            </w:r>
            <w:r w:rsidDel="00BD1A65">
              <w:rPr>
                <w:noProof/>
                <w:webHidden/>
              </w:rPr>
              <w:tab/>
            </w:r>
            <w:r w:rsidR="00FD45E7" w:rsidDel="00BD1A65">
              <w:rPr>
                <w:noProof/>
                <w:webHidden/>
              </w:rPr>
              <w:delText>4</w:delText>
            </w:r>
          </w:del>
        </w:p>
        <w:p w:rsidR="00B32A13" w:rsidDel="00BD1A65" w:rsidRDefault="00B32A13">
          <w:pPr>
            <w:pStyle w:val="Obsah3"/>
            <w:tabs>
              <w:tab w:val="left" w:pos="1320"/>
              <w:tab w:val="right" w:leader="dot" w:pos="9062"/>
            </w:tabs>
            <w:rPr>
              <w:del w:id="246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247" w:author="Autor">
            <w:r w:rsidRPr="009B237C" w:rsidDel="00BD1A65">
              <w:rPr>
                <w:noProof/>
                <w:rPrChange w:id="248" w:author="Autor">
                  <w:rPr>
                    <w:rStyle w:val="Hypertextovprepojenie"/>
                    <w:noProof/>
                  </w:rPr>
                </w:rPrChange>
              </w:rPr>
              <w:delText>3.2.1</w:delText>
            </w:r>
            <w:r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9B237C" w:rsidDel="00BD1A65">
              <w:rPr>
                <w:noProof/>
                <w:rPrChange w:id="249" w:author="Autor">
                  <w:rPr>
                    <w:rStyle w:val="Hypertextovprepojenie"/>
                    <w:noProof/>
                  </w:rPr>
                </w:rPrChange>
              </w:rPr>
              <w:delText>Databáza záujemcov o informácie o EŠIF</w:delText>
            </w:r>
            <w:r w:rsidDel="00BD1A65">
              <w:rPr>
                <w:noProof/>
                <w:webHidden/>
              </w:rPr>
              <w:tab/>
            </w:r>
            <w:r w:rsidR="00FD45E7" w:rsidDel="00BD1A65">
              <w:rPr>
                <w:noProof/>
                <w:webHidden/>
              </w:rPr>
              <w:delText>4</w:delText>
            </w:r>
          </w:del>
        </w:p>
        <w:p w:rsidR="00B32A13" w:rsidDel="00BD1A65" w:rsidRDefault="00B32A13">
          <w:pPr>
            <w:pStyle w:val="Obsah3"/>
            <w:tabs>
              <w:tab w:val="left" w:pos="1320"/>
              <w:tab w:val="right" w:leader="dot" w:pos="9062"/>
            </w:tabs>
            <w:rPr>
              <w:del w:id="250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251" w:author="Autor">
            <w:r w:rsidRPr="009B237C" w:rsidDel="00BD1A65">
              <w:rPr>
                <w:noProof/>
                <w:rPrChange w:id="252" w:author="Autor">
                  <w:rPr>
                    <w:rStyle w:val="Hypertextovprepojenie"/>
                    <w:noProof/>
                  </w:rPr>
                </w:rPrChange>
              </w:rPr>
              <w:delText>3.2.2</w:delText>
            </w:r>
            <w:r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9B237C" w:rsidDel="00BD1A65">
              <w:rPr>
                <w:noProof/>
                <w:rPrChange w:id="253" w:author="Autor">
                  <w:rPr>
                    <w:rStyle w:val="Hypertextovprepojenie"/>
                    <w:noProof/>
                  </w:rPr>
                </w:rPrChange>
              </w:rPr>
              <w:delText>Hromadne šírené informácie</w:delText>
            </w:r>
            <w:r w:rsidDel="00BD1A65">
              <w:rPr>
                <w:noProof/>
                <w:webHidden/>
              </w:rPr>
              <w:tab/>
            </w:r>
            <w:r w:rsidR="00FD45E7" w:rsidDel="00BD1A65">
              <w:rPr>
                <w:noProof/>
                <w:webHidden/>
              </w:rPr>
              <w:delText>4</w:delText>
            </w:r>
          </w:del>
        </w:p>
        <w:p w:rsidR="00B32A13" w:rsidDel="00BD1A65" w:rsidRDefault="00B32A13">
          <w:pPr>
            <w:pStyle w:val="Obsah3"/>
            <w:tabs>
              <w:tab w:val="left" w:pos="1100"/>
              <w:tab w:val="right" w:leader="dot" w:pos="9062"/>
            </w:tabs>
            <w:rPr>
              <w:del w:id="254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255" w:author="Autor">
            <w:r w:rsidRPr="009B237C" w:rsidDel="00BD1A65">
              <w:rPr>
                <w:noProof/>
                <w:rPrChange w:id="256" w:author="Autor">
                  <w:rPr>
                    <w:rStyle w:val="Hypertextovprepojenie"/>
                    <w:noProof/>
                  </w:rPr>
                </w:rPrChange>
              </w:rPr>
              <w:delText>3.3</w:delText>
            </w:r>
            <w:r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9B237C" w:rsidDel="00BD1A65">
              <w:rPr>
                <w:noProof/>
                <w:rPrChange w:id="257" w:author="Autor">
                  <w:rPr>
                    <w:rStyle w:val="Hypertextovprepojenie"/>
                    <w:noProof/>
                  </w:rPr>
                </w:rPrChange>
              </w:rPr>
              <w:delText>Poskytovanie poradenstva</w:delText>
            </w:r>
            <w:r w:rsidDel="00BD1A65">
              <w:rPr>
                <w:noProof/>
                <w:webHidden/>
              </w:rPr>
              <w:tab/>
            </w:r>
            <w:r w:rsidR="00FD45E7" w:rsidDel="00BD1A65">
              <w:rPr>
                <w:noProof/>
                <w:webHidden/>
              </w:rPr>
              <w:delText>4</w:delText>
            </w:r>
          </w:del>
        </w:p>
        <w:p w:rsidR="00B32A13" w:rsidDel="00BD1A65" w:rsidRDefault="00B32A13">
          <w:pPr>
            <w:pStyle w:val="Obsah3"/>
            <w:tabs>
              <w:tab w:val="left" w:pos="1100"/>
              <w:tab w:val="right" w:leader="dot" w:pos="9062"/>
            </w:tabs>
            <w:rPr>
              <w:del w:id="258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259" w:author="Autor">
            <w:r w:rsidRPr="009B237C" w:rsidDel="00BD1A65">
              <w:rPr>
                <w:noProof/>
                <w:rPrChange w:id="260" w:author="Autor">
                  <w:rPr>
                    <w:rStyle w:val="Hypertextovprepojenie"/>
                    <w:noProof/>
                  </w:rPr>
                </w:rPrChange>
              </w:rPr>
              <w:delText>3.4</w:delText>
            </w:r>
            <w:r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9B237C" w:rsidDel="00BD1A65">
              <w:rPr>
                <w:noProof/>
                <w:rPrChange w:id="261" w:author="Autor">
                  <w:rPr>
                    <w:rStyle w:val="Hypertextovprepojenie"/>
                    <w:noProof/>
                  </w:rPr>
                </w:rPrChange>
              </w:rPr>
              <w:delText>Analytické výstupy</w:delText>
            </w:r>
            <w:r w:rsidDel="00BD1A65">
              <w:rPr>
                <w:noProof/>
                <w:webHidden/>
              </w:rPr>
              <w:tab/>
            </w:r>
            <w:r w:rsidR="00FD45E7" w:rsidDel="00BD1A65">
              <w:rPr>
                <w:noProof/>
                <w:webHidden/>
              </w:rPr>
              <w:delText>4</w:delText>
            </w:r>
          </w:del>
        </w:p>
        <w:p w:rsidR="00B32A13" w:rsidDel="00BD1A65" w:rsidRDefault="00B32A13">
          <w:pPr>
            <w:pStyle w:val="Obsah3"/>
            <w:tabs>
              <w:tab w:val="left" w:pos="1100"/>
              <w:tab w:val="right" w:leader="dot" w:pos="9062"/>
            </w:tabs>
            <w:rPr>
              <w:del w:id="262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263" w:author="Autor">
            <w:r w:rsidRPr="009B237C" w:rsidDel="00BD1A65">
              <w:rPr>
                <w:noProof/>
                <w:rPrChange w:id="264" w:author="Autor">
                  <w:rPr>
                    <w:rStyle w:val="Hypertextovprepojenie"/>
                    <w:noProof/>
                  </w:rPr>
                </w:rPrChange>
              </w:rPr>
              <w:delText>3.5</w:delText>
            </w:r>
            <w:r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9B237C" w:rsidDel="00BD1A65">
              <w:rPr>
                <w:noProof/>
                <w:rPrChange w:id="265" w:author="Autor">
                  <w:rPr>
                    <w:rStyle w:val="Hypertextovprepojenie"/>
                    <w:noProof/>
                  </w:rPr>
                </w:rPrChange>
              </w:rPr>
              <w:delText>Iné</w:delText>
            </w:r>
            <w:r w:rsidDel="00BD1A65">
              <w:rPr>
                <w:noProof/>
                <w:webHidden/>
              </w:rPr>
              <w:tab/>
            </w:r>
            <w:r w:rsidR="00FD45E7" w:rsidDel="00BD1A65">
              <w:rPr>
                <w:noProof/>
                <w:webHidden/>
              </w:rPr>
              <w:delText>5</w:delText>
            </w:r>
          </w:del>
        </w:p>
        <w:p w:rsidR="00B32A13" w:rsidDel="00BD1A65" w:rsidRDefault="00B32A13">
          <w:pPr>
            <w:pStyle w:val="Obsah2"/>
            <w:tabs>
              <w:tab w:val="left" w:pos="660"/>
              <w:tab w:val="right" w:leader="dot" w:pos="9062"/>
            </w:tabs>
            <w:rPr>
              <w:del w:id="266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267" w:author="Autor">
            <w:r w:rsidRPr="009B237C" w:rsidDel="00BD1A65">
              <w:rPr>
                <w:noProof/>
                <w:rPrChange w:id="268" w:author="Autor">
                  <w:rPr>
                    <w:rStyle w:val="Hypertextovprepojenie"/>
                    <w:noProof/>
                  </w:rPr>
                </w:rPrChange>
              </w:rPr>
              <w:delText>4.</w:delText>
            </w:r>
            <w:r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9B237C" w:rsidDel="00BD1A65">
              <w:rPr>
                <w:noProof/>
                <w:rPrChange w:id="269" w:author="Autor">
                  <w:rPr>
                    <w:rStyle w:val="Hypertextovprepojenie"/>
                    <w:noProof/>
                  </w:rPr>
                </w:rPrChange>
              </w:rPr>
              <w:delText>Spolupráca s inými organizáciami pri poskytovaní informácií a poradenstva</w:delText>
            </w:r>
            <w:r w:rsidDel="00BD1A65">
              <w:rPr>
                <w:noProof/>
                <w:webHidden/>
              </w:rPr>
              <w:tab/>
            </w:r>
            <w:r w:rsidR="00FD45E7" w:rsidDel="00BD1A65">
              <w:rPr>
                <w:noProof/>
                <w:webHidden/>
              </w:rPr>
              <w:delText>5</w:delText>
            </w:r>
          </w:del>
        </w:p>
        <w:p w:rsidR="00B32A13" w:rsidDel="00BD1A65" w:rsidRDefault="00B32A13">
          <w:pPr>
            <w:pStyle w:val="Obsah3"/>
            <w:tabs>
              <w:tab w:val="left" w:pos="1100"/>
              <w:tab w:val="right" w:leader="dot" w:pos="9062"/>
            </w:tabs>
            <w:rPr>
              <w:del w:id="270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271" w:author="Autor">
            <w:r w:rsidRPr="009B237C" w:rsidDel="00BD1A65">
              <w:rPr>
                <w:noProof/>
                <w:rPrChange w:id="272" w:author="Autor">
                  <w:rPr>
                    <w:rStyle w:val="Hypertextovprepojenie"/>
                    <w:noProof/>
                  </w:rPr>
                </w:rPrChange>
              </w:rPr>
              <w:delText>4.1</w:delText>
            </w:r>
            <w:r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9B237C" w:rsidDel="00BD1A65">
              <w:rPr>
                <w:noProof/>
                <w:rPrChange w:id="273" w:author="Autor">
                  <w:rPr>
                    <w:rStyle w:val="Hypertextovprepojenie"/>
                    <w:noProof/>
                  </w:rPr>
                </w:rPrChange>
              </w:rPr>
              <w:delText>Vzdelávanie</w:delText>
            </w:r>
            <w:r w:rsidDel="00BD1A65">
              <w:rPr>
                <w:noProof/>
                <w:webHidden/>
              </w:rPr>
              <w:tab/>
            </w:r>
            <w:r w:rsidR="00FD45E7" w:rsidDel="00BD1A65">
              <w:rPr>
                <w:noProof/>
                <w:webHidden/>
              </w:rPr>
              <w:delText>5</w:delText>
            </w:r>
          </w:del>
        </w:p>
        <w:p w:rsidR="00B32A13" w:rsidDel="00BD1A65" w:rsidRDefault="00B32A13">
          <w:pPr>
            <w:pStyle w:val="Obsah3"/>
            <w:tabs>
              <w:tab w:val="left" w:pos="1100"/>
              <w:tab w:val="right" w:leader="dot" w:pos="9062"/>
            </w:tabs>
            <w:rPr>
              <w:del w:id="274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275" w:author="Autor">
            <w:r w:rsidRPr="009B237C" w:rsidDel="00BD1A65">
              <w:rPr>
                <w:noProof/>
                <w:rPrChange w:id="276" w:author="Autor">
                  <w:rPr>
                    <w:rStyle w:val="Hypertextovprepojenie"/>
                    <w:noProof/>
                  </w:rPr>
                </w:rPrChange>
              </w:rPr>
              <w:delText>4.2</w:delText>
            </w:r>
            <w:r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9B237C" w:rsidDel="00BD1A65">
              <w:rPr>
                <w:noProof/>
                <w:rPrChange w:id="277" w:author="Autor">
                  <w:rPr>
                    <w:rStyle w:val="Hypertextovprepojenie"/>
                    <w:noProof/>
                  </w:rPr>
                </w:rPrChange>
              </w:rPr>
              <w:delText>Spolupráca so subjektmi , zapojenými do riadenia a kontroly európskych štrukturálnych a investičných fondov</w:delText>
            </w:r>
            <w:r w:rsidDel="00BD1A65">
              <w:rPr>
                <w:noProof/>
                <w:webHidden/>
              </w:rPr>
              <w:tab/>
            </w:r>
            <w:r w:rsidR="00FD45E7" w:rsidDel="00BD1A65">
              <w:rPr>
                <w:noProof/>
                <w:webHidden/>
              </w:rPr>
              <w:delText>5</w:delText>
            </w:r>
          </w:del>
        </w:p>
        <w:p w:rsidR="00B32A13" w:rsidDel="00BD1A65" w:rsidRDefault="00B32A13">
          <w:pPr>
            <w:pStyle w:val="Obsah3"/>
            <w:tabs>
              <w:tab w:val="left" w:pos="1320"/>
              <w:tab w:val="right" w:leader="dot" w:pos="9062"/>
            </w:tabs>
            <w:rPr>
              <w:del w:id="278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279" w:author="Autor">
            <w:r w:rsidRPr="009B237C" w:rsidDel="00BD1A65">
              <w:rPr>
                <w:noProof/>
                <w:rPrChange w:id="280" w:author="Autor">
                  <w:rPr>
                    <w:rStyle w:val="Hypertextovprepojenie"/>
                    <w:noProof/>
                  </w:rPr>
                </w:rPrChange>
              </w:rPr>
              <w:delText>4.2.1</w:delText>
            </w:r>
            <w:r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9B237C" w:rsidDel="00BD1A65">
              <w:rPr>
                <w:noProof/>
                <w:rPrChange w:id="281" w:author="Autor">
                  <w:rPr>
                    <w:rStyle w:val="Hypertextovprepojenie"/>
                    <w:noProof/>
                  </w:rPr>
                </w:rPrChange>
              </w:rPr>
              <w:delText>Informačné semináre a školenia</w:delText>
            </w:r>
            <w:r w:rsidDel="00BD1A65">
              <w:rPr>
                <w:noProof/>
                <w:webHidden/>
              </w:rPr>
              <w:tab/>
            </w:r>
            <w:r w:rsidR="00FD45E7" w:rsidDel="00BD1A65">
              <w:rPr>
                <w:noProof/>
                <w:webHidden/>
              </w:rPr>
              <w:delText>5</w:delText>
            </w:r>
          </w:del>
        </w:p>
        <w:p w:rsidR="00B32A13" w:rsidDel="00BD1A65" w:rsidRDefault="00B32A13">
          <w:pPr>
            <w:pStyle w:val="Obsah3"/>
            <w:tabs>
              <w:tab w:val="left" w:pos="1320"/>
              <w:tab w:val="right" w:leader="dot" w:pos="9062"/>
            </w:tabs>
            <w:rPr>
              <w:del w:id="282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283" w:author="Autor">
            <w:r w:rsidRPr="009B237C" w:rsidDel="00BD1A65">
              <w:rPr>
                <w:noProof/>
                <w:rPrChange w:id="284" w:author="Autor">
                  <w:rPr>
                    <w:rStyle w:val="Hypertextovprepojenie"/>
                    <w:noProof/>
                  </w:rPr>
                </w:rPrChange>
              </w:rPr>
              <w:delText>4.2.2</w:delText>
            </w:r>
            <w:r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9B237C" w:rsidDel="00BD1A65">
              <w:rPr>
                <w:noProof/>
                <w:rPrChange w:id="285" w:author="Autor">
                  <w:rPr>
                    <w:rStyle w:val="Hypertextovprepojenie"/>
                    <w:noProof/>
                  </w:rPr>
                </w:rPrChange>
              </w:rPr>
              <w:delText>Kontaktné body operačných programov</w:delText>
            </w:r>
            <w:r w:rsidDel="00BD1A65">
              <w:rPr>
                <w:noProof/>
                <w:webHidden/>
              </w:rPr>
              <w:tab/>
            </w:r>
            <w:r w:rsidR="00FD45E7" w:rsidDel="00BD1A65">
              <w:rPr>
                <w:noProof/>
                <w:webHidden/>
              </w:rPr>
              <w:delText>5</w:delText>
            </w:r>
          </w:del>
        </w:p>
        <w:p w:rsidR="00B32A13" w:rsidDel="00BD1A65" w:rsidRDefault="00B32A13">
          <w:pPr>
            <w:pStyle w:val="Obsah3"/>
            <w:tabs>
              <w:tab w:val="left" w:pos="1320"/>
              <w:tab w:val="right" w:leader="dot" w:pos="9062"/>
            </w:tabs>
            <w:rPr>
              <w:del w:id="286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287" w:author="Autor">
            <w:r w:rsidRPr="009B237C" w:rsidDel="00BD1A65">
              <w:rPr>
                <w:noProof/>
                <w:rPrChange w:id="288" w:author="Autor">
                  <w:rPr>
                    <w:rStyle w:val="Hypertextovprepojenie"/>
                    <w:noProof/>
                  </w:rPr>
                </w:rPrChange>
              </w:rPr>
              <w:delText>4.2.3</w:delText>
            </w:r>
            <w:r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9B237C" w:rsidDel="00BD1A65">
              <w:rPr>
                <w:noProof/>
                <w:rPrChange w:id="289" w:author="Autor">
                  <w:rPr>
                    <w:rStyle w:val="Hypertextovprepojenie"/>
                    <w:noProof/>
                  </w:rPr>
                </w:rPrChange>
              </w:rPr>
              <w:delText>Iné subjekty</w:delText>
            </w:r>
            <w:r w:rsidDel="00BD1A65">
              <w:rPr>
                <w:noProof/>
                <w:webHidden/>
              </w:rPr>
              <w:tab/>
            </w:r>
            <w:r w:rsidR="00FD45E7" w:rsidDel="00BD1A65">
              <w:rPr>
                <w:noProof/>
                <w:webHidden/>
              </w:rPr>
              <w:delText>5</w:delText>
            </w:r>
          </w:del>
        </w:p>
        <w:p w:rsidR="00B32A13" w:rsidDel="00BD1A65" w:rsidRDefault="00B32A13">
          <w:pPr>
            <w:pStyle w:val="Obsah3"/>
            <w:tabs>
              <w:tab w:val="left" w:pos="1320"/>
              <w:tab w:val="right" w:leader="dot" w:pos="9062"/>
            </w:tabs>
            <w:rPr>
              <w:del w:id="290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291" w:author="Autor">
            <w:r w:rsidRPr="009B237C" w:rsidDel="00BD1A65">
              <w:rPr>
                <w:noProof/>
                <w:rPrChange w:id="292" w:author="Autor">
                  <w:rPr>
                    <w:rStyle w:val="Hypertextovprepojenie"/>
                    <w:noProof/>
                  </w:rPr>
                </w:rPrChange>
              </w:rPr>
              <w:delText>4.2.4</w:delText>
            </w:r>
            <w:r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9B237C" w:rsidDel="00BD1A65">
              <w:rPr>
                <w:noProof/>
                <w:rPrChange w:id="293" w:author="Autor">
                  <w:rPr>
                    <w:rStyle w:val="Hypertextovprepojenie"/>
                    <w:noProof/>
                  </w:rPr>
                </w:rPrChange>
              </w:rPr>
              <w:delText>Pripomienkové konanie</w:delText>
            </w:r>
            <w:r w:rsidDel="00BD1A65">
              <w:rPr>
                <w:noProof/>
                <w:webHidden/>
              </w:rPr>
              <w:tab/>
            </w:r>
            <w:r w:rsidR="00FD45E7" w:rsidDel="00BD1A65">
              <w:rPr>
                <w:noProof/>
                <w:webHidden/>
              </w:rPr>
              <w:delText>5</w:delText>
            </w:r>
          </w:del>
        </w:p>
        <w:p w:rsidR="00B32A13" w:rsidDel="00BD1A65" w:rsidRDefault="00B32A13">
          <w:pPr>
            <w:pStyle w:val="Obsah3"/>
            <w:tabs>
              <w:tab w:val="left" w:pos="1320"/>
              <w:tab w:val="right" w:leader="dot" w:pos="9062"/>
            </w:tabs>
            <w:rPr>
              <w:del w:id="294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295" w:author="Autor">
            <w:r w:rsidRPr="009B237C" w:rsidDel="00BD1A65">
              <w:rPr>
                <w:noProof/>
                <w:rPrChange w:id="296" w:author="Autor">
                  <w:rPr>
                    <w:rStyle w:val="Hypertextovprepojenie"/>
                    <w:noProof/>
                  </w:rPr>
                </w:rPrChange>
              </w:rPr>
              <w:delText>4.2.5</w:delText>
            </w:r>
            <w:r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9B237C" w:rsidDel="00BD1A65">
              <w:rPr>
                <w:noProof/>
                <w:rPrChange w:id="297" w:author="Autor">
                  <w:rPr>
                    <w:rStyle w:val="Hypertextovprepojenie"/>
                    <w:noProof/>
                  </w:rPr>
                </w:rPrChange>
              </w:rPr>
              <w:delText>Inovatívne návrhy IPC</w:delText>
            </w:r>
            <w:r w:rsidDel="00BD1A65">
              <w:rPr>
                <w:noProof/>
                <w:webHidden/>
              </w:rPr>
              <w:tab/>
            </w:r>
            <w:r w:rsidR="00FD45E7" w:rsidDel="00BD1A65">
              <w:rPr>
                <w:noProof/>
                <w:webHidden/>
              </w:rPr>
              <w:delText>5</w:delText>
            </w:r>
          </w:del>
        </w:p>
        <w:p w:rsidR="00B32A13" w:rsidDel="00BD1A65" w:rsidRDefault="00B32A13">
          <w:pPr>
            <w:pStyle w:val="Obsah3"/>
            <w:tabs>
              <w:tab w:val="left" w:pos="1100"/>
              <w:tab w:val="right" w:leader="dot" w:pos="9062"/>
            </w:tabs>
            <w:rPr>
              <w:del w:id="298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299" w:author="Autor">
            <w:r w:rsidRPr="009B237C" w:rsidDel="00BD1A65">
              <w:rPr>
                <w:noProof/>
                <w:rPrChange w:id="300" w:author="Autor">
                  <w:rPr>
                    <w:rStyle w:val="Hypertextovprepojenie"/>
                    <w:noProof/>
                  </w:rPr>
                </w:rPrChange>
              </w:rPr>
              <w:delText>4.3</w:delText>
            </w:r>
            <w:r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9B237C" w:rsidDel="00BD1A65">
              <w:rPr>
                <w:noProof/>
                <w:rPrChange w:id="301" w:author="Autor">
                  <w:rPr>
                    <w:rStyle w:val="Hypertextovprepojenie"/>
                    <w:noProof/>
                  </w:rPr>
                </w:rPrChange>
              </w:rPr>
              <w:delText>Spolupráca s inými subjektmi</w:delText>
            </w:r>
            <w:r w:rsidDel="00BD1A65">
              <w:rPr>
                <w:noProof/>
                <w:webHidden/>
              </w:rPr>
              <w:tab/>
            </w:r>
            <w:r w:rsidR="00FD45E7" w:rsidDel="00BD1A65">
              <w:rPr>
                <w:noProof/>
                <w:webHidden/>
              </w:rPr>
              <w:delText>6</w:delText>
            </w:r>
          </w:del>
        </w:p>
        <w:p w:rsidR="00B32A13" w:rsidDel="00BD1A65" w:rsidRDefault="00B32A13">
          <w:pPr>
            <w:pStyle w:val="Obsah2"/>
            <w:tabs>
              <w:tab w:val="left" w:pos="660"/>
              <w:tab w:val="right" w:leader="dot" w:pos="9062"/>
            </w:tabs>
            <w:rPr>
              <w:del w:id="302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303" w:author="Autor">
            <w:r w:rsidRPr="009B237C" w:rsidDel="00BD1A65">
              <w:rPr>
                <w:noProof/>
                <w:rPrChange w:id="304" w:author="Autor">
                  <w:rPr>
                    <w:rStyle w:val="Hypertextovprepojenie"/>
                    <w:noProof/>
                  </w:rPr>
                </w:rPrChange>
              </w:rPr>
              <w:delText>5.</w:delText>
            </w:r>
            <w:r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9B237C" w:rsidDel="00BD1A65">
              <w:rPr>
                <w:noProof/>
                <w:rPrChange w:id="305" w:author="Autor">
                  <w:rPr>
                    <w:rStyle w:val="Hypertextovprepojenie"/>
                    <w:noProof/>
                  </w:rPr>
                </w:rPrChange>
              </w:rPr>
              <w:delText>Aktivity IPC v oblasti publicity</w:delText>
            </w:r>
            <w:r w:rsidDel="00BD1A65">
              <w:rPr>
                <w:noProof/>
                <w:webHidden/>
              </w:rPr>
              <w:tab/>
            </w:r>
            <w:r w:rsidR="00FD45E7" w:rsidDel="00BD1A65">
              <w:rPr>
                <w:noProof/>
                <w:webHidden/>
              </w:rPr>
              <w:delText>6</w:delText>
            </w:r>
          </w:del>
        </w:p>
        <w:p w:rsidR="00B32A13" w:rsidDel="00BD1A65" w:rsidRDefault="00B32A13">
          <w:pPr>
            <w:pStyle w:val="Obsah3"/>
            <w:tabs>
              <w:tab w:val="left" w:pos="1100"/>
              <w:tab w:val="right" w:leader="dot" w:pos="9062"/>
            </w:tabs>
            <w:rPr>
              <w:del w:id="306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307" w:author="Autor">
            <w:r w:rsidRPr="009B237C" w:rsidDel="00BD1A65">
              <w:rPr>
                <w:noProof/>
                <w:rPrChange w:id="308" w:author="Autor">
                  <w:rPr>
                    <w:rStyle w:val="Hypertextovprepojenie"/>
                    <w:noProof/>
                  </w:rPr>
                </w:rPrChange>
              </w:rPr>
              <w:delText>5.1</w:delText>
            </w:r>
            <w:r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9B237C" w:rsidDel="00BD1A65">
              <w:rPr>
                <w:noProof/>
                <w:rPrChange w:id="309" w:author="Autor">
                  <w:rPr>
                    <w:rStyle w:val="Hypertextovprepojenie"/>
                    <w:noProof/>
                  </w:rPr>
                </w:rPrChange>
              </w:rPr>
              <w:delText>Označenie priestorov</w:delText>
            </w:r>
            <w:r w:rsidDel="00BD1A65">
              <w:rPr>
                <w:noProof/>
                <w:webHidden/>
              </w:rPr>
              <w:tab/>
            </w:r>
            <w:r w:rsidR="00FD45E7" w:rsidDel="00BD1A65">
              <w:rPr>
                <w:noProof/>
                <w:webHidden/>
              </w:rPr>
              <w:delText>6</w:delText>
            </w:r>
          </w:del>
        </w:p>
        <w:p w:rsidR="00B32A13" w:rsidDel="00BD1A65" w:rsidRDefault="00B32A13">
          <w:pPr>
            <w:pStyle w:val="Obsah3"/>
            <w:tabs>
              <w:tab w:val="left" w:pos="1100"/>
              <w:tab w:val="right" w:leader="dot" w:pos="9062"/>
            </w:tabs>
            <w:rPr>
              <w:del w:id="310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311" w:author="Autor">
            <w:r w:rsidRPr="009B237C" w:rsidDel="00BD1A65">
              <w:rPr>
                <w:noProof/>
                <w:rPrChange w:id="312" w:author="Autor">
                  <w:rPr>
                    <w:rStyle w:val="Hypertextovprepojenie"/>
                    <w:noProof/>
                  </w:rPr>
                </w:rPrChange>
              </w:rPr>
              <w:delText>5.2</w:delText>
            </w:r>
            <w:r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9B237C" w:rsidDel="00BD1A65">
              <w:rPr>
                <w:noProof/>
                <w:rPrChange w:id="313" w:author="Autor">
                  <w:rPr>
                    <w:rStyle w:val="Hypertextovprepojenie"/>
                    <w:noProof/>
                  </w:rPr>
                </w:rPrChange>
              </w:rPr>
              <w:delText>Webové sídlo IPC</w:delText>
            </w:r>
            <w:r w:rsidDel="00BD1A65">
              <w:rPr>
                <w:noProof/>
                <w:webHidden/>
              </w:rPr>
              <w:tab/>
            </w:r>
            <w:r w:rsidR="00FD45E7" w:rsidDel="00BD1A65">
              <w:rPr>
                <w:noProof/>
                <w:webHidden/>
              </w:rPr>
              <w:delText>6</w:delText>
            </w:r>
          </w:del>
        </w:p>
        <w:p w:rsidR="00B32A13" w:rsidDel="00BD1A65" w:rsidRDefault="00B32A13">
          <w:pPr>
            <w:pStyle w:val="Obsah3"/>
            <w:tabs>
              <w:tab w:val="left" w:pos="1100"/>
              <w:tab w:val="right" w:leader="dot" w:pos="9062"/>
            </w:tabs>
            <w:rPr>
              <w:del w:id="314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315" w:author="Autor">
            <w:r w:rsidRPr="009B237C" w:rsidDel="00BD1A65">
              <w:rPr>
                <w:noProof/>
                <w:rPrChange w:id="316" w:author="Autor">
                  <w:rPr>
                    <w:rStyle w:val="Hypertextovprepojenie"/>
                    <w:noProof/>
                  </w:rPr>
                </w:rPrChange>
              </w:rPr>
              <w:delText>5.3</w:delText>
            </w:r>
            <w:r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9B237C" w:rsidDel="00BD1A65">
              <w:rPr>
                <w:noProof/>
                <w:rPrChange w:id="317" w:author="Autor">
                  <w:rPr>
                    <w:rStyle w:val="Hypertextovprepojenie"/>
                    <w:noProof/>
                  </w:rPr>
                </w:rPrChange>
              </w:rPr>
              <w:delText>Pracovná skupina pre informovanie a komunikáciu</w:delText>
            </w:r>
            <w:r w:rsidDel="00BD1A65">
              <w:rPr>
                <w:noProof/>
                <w:webHidden/>
              </w:rPr>
              <w:tab/>
            </w:r>
            <w:r w:rsidR="00FD45E7" w:rsidDel="00BD1A65">
              <w:rPr>
                <w:noProof/>
                <w:webHidden/>
              </w:rPr>
              <w:delText>6</w:delText>
            </w:r>
          </w:del>
        </w:p>
        <w:p w:rsidR="00B32A13" w:rsidDel="00BD1A65" w:rsidRDefault="00B32A13">
          <w:pPr>
            <w:pStyle w:val="Obsah2"/>
            <w:tabs>
              <w:tab w:val="left" w:pos="660"/>
              <w:tab w:val="right" w:leader="dot" w:pos="9062"/>
            </w:tabs>
            <w:rPr>
              <w:del w:id="318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319" w:author="Autor">
            <w:r w:rsidRPr="009B237C" w:rsidDel="00BD1A65">
              <w:rPr>
                <w:noProof/>
                <w:rPrChange w:id="320" w:author="Autor">
                  <w:rPr>
                    <w:rStyle w:val="Hypertextovprepojenie"/>
                    <w:noProof/>
                  </w:rPr>
                </w:rPrChange>
              </w:rPr>
              <w:delText>6.</w:delText>
            </w:r>
            <w:r w:rsidDel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9B237C" w:rsidDel="00BD1A65">
              <w:rPr>
                <w:noProof/>
                <w:rPrChange w:id="321" w:author="Autor">
                  <w:rPr>
                    <w:rStyle w:val="Hypertextovprepojenie"/>
                    <w:noProof/>
                  </w:rPr>
                </w:rPrChange>
              </w:rPr>
              <w:delText>Výzvy do budúcnosti pri poskytovaní informačno-poradenských služieb</w:delText>
            </w:r>
            <w:r w:rsidDel="00BD1A65">
              <w:rPr>
                <w:noProof/>
                <w:webHidden/>
              </w:rPr>
              <w:tab/>
            </w:r>
            <w:r w:rsidR="00FD45E7" w:rsidDel="00BD1A65">
              <w:rPr>
                <w:noProof/>
                <w:webHidden/>
              </w:rPr>
              <w:delText>6</w:delText>
            </w:r>
          </w:del>
        </w:p>
        <w:p w:rsidR="0000791C" w:rsidDel="00BD1A65" w:rsidRDefault="0000791C">
          <w:pPr>
            <w:pStyle w:val="Obsah2"/>
            <w:tabs>
              <w:tab w:val="left" w:pos="660"/>
              <w:tab w:val="right" w:leader="dot" w:pos="9062"/>
            </w:tabs>
            <w:rPr>
              <w:ins w:id="322" w:author="Autor"/>
              <w:del w:id="323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324" w:author="Autor">
            <w:del w:id="325" w:author="Autor">
              <w:r w:rsidRPr="009B237C" w:rsidDel="00BD1A65">
                <w:rPr>
                  <w:noProof/>
                  <w:rPrChange w:id="326" w:author="Autor">
                    <w:rPr>
                      <w:rStyle w:val="Hypertextovprepojenie"/>
                      <w:noProof/>
                    </w:rPr>
                  </w:rPrChange>
                </w:rPr>
                <w:delText>1.</w:delText>
              </w:r>
              <w:r w:rsidDel="00BD1A65"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  <w:tab/>
              </w:r>
              <w:r w:rsidRPr="009B237C" w:rsidDel="00BD1A65">
                <w:rPr>
                  <w:noProof/>
                  <w:rPrChange w:id="327" w:author="Autor">
                    <w:rPr>
                      <w:rStyle w:val="Hypertextovprepojenie"/>
                      <w:noProof/>
                    </w:rPr>
                  </w:rPrChange>
                </w:rPr>
                <w:delText>Úvod</w:delText>
              </w:r>
              <w:r w:rsidDel="00BD1A65">
                <w:rPr>
                  <w:noProof/>
                  <w:webHidden/>
                </w:rPr>
                <w:tab/>
                <w:delText>4</w:delText>
              </w:r>
            </w:del>
          </w:ins>
        </w:p>
        <w:p w:rsidR="0000791C" w:rsidDel="00BD1A65" w:rsidRDefault="0000791C">
          <w:pPr>
            <w:pStyle w:val="Obsah2"/>
            <w:tabs>
              <w:tab w:val="left" w:pos="660"/>
              <w:tab w:val="right" w:leader="dot" w:pos="9062"/>
            </w:tabs>
            <w:rPr>
              <w:ins w:id="328" w:author="Autor"/>
              <w:del w:id="329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330" w:author="Autor">
            <w:del w:id="331" w:author="Autor">
              <w:r w:rsidRPr="009B237C" w:rsidDel="00BD1A65">
                <w:rPr>
                  <w:noProof/>
                  <w:rPrChange w:id="332" w:author="Autor">
                    <w:rPr>
                      <w:rStyle w:val="Hypertextovprepojenie"/>
                      <w:noProof/>
                    </w:rPr>
                  </w:rPrChange>
                </w:rPr>
                <w:delText>2.</w:delText>
              </w:r>
              <w:r w:rsidDel="00BD1A65"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  <w:tab/>
              </w:r>
              <w:r w:rsidRPr="009B237C" w:rsidDel="00BD1A65">
                <w:rPr>
                  <w:noProof/>
                  <w:rPrChange w:id="333" w:author="Autor">
                    <w:rPr>
                      <w:rStyle w:val="Hypertextovprepojenie"/>
                      <w:noProof/>
                    </w:rPr>
                  </w:rPrChange>
                </w:rPr>
                <w:delText>Základné informácie o informačno-poradenskom centre</w:delText>
              </w:r>
              <w:r w:rsidDel="00BD1A65">
                <w:rPr>
                  <w:noProof/>
                  <w:webHidden/>
                </w:rPr>
                <w:tab/>
                <w:delText>4</w:delText>
              </w:r>
            </w:del>
          </w:ins>
        </w:p>
        <w:p w:rsidR="0000791C" w:rsidDel="00BD1A65" w:rsidRDefault="0000791C">
          <w:pPr>
            <w:pStyle w:val="Obsah3"/>
            <w:tabs>
              <w:tab w:val="left" w:pos="1100"/>
              <w:tab w:val="right" w:leader="dot" w:pos="9062"/>
            </w:tabs>
            <w:rPr>
              <w:ins w:id="334" w:author="Autor"/>
              <w:del w:id="335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336" w:author="Autor">
            <w:del w:id="337" w:author="Autor">
              <w:r w:rsidRPr="009B237C" w:rsidDel="00BD1A65">
                <w:rPr>
                  <w:noProof/>
                  <w:rPrChange w:id="338" w:author="Autor">
                    <w:rPr>
                      <w:rStyle w:val="Hypertextovprepojenie"/>
                      <w:noProof/>
                    </w:rPr>
                  </w:rPrChange>
                </w:rPr>
                <w:delText>2.1</w:delText>
              </w:r>
              <w:r w:rsidDel="00BD1A65"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  <w:tab/>
              </w:r>
              <w:r w:rsidRPr="009B237C" w:rsidDel="00BD1A65">
                <w:rPr>
                  <w:noProof/>
                  <w:rPrChange w:id="339" w:author="Autor">
                    <w:rPr>
                      <w:rStyle w:val="Hypertextovprepojenie"/>
                      <w:noProof/>
                    </w:rPr>
                  </w:rPrChange>
                </w:rPr>
                <w:delText>Personálne zabezpečenie IPC</w:delText>
              </w:r>
              <w:r w:rsidDel="00BD1A65">
                <w:rPr>
                  <w:noProof/>
                  <w:webHidden/>
                </w:rPr>
                <w:tab/>
                <w:delText>4</w:delText>
              </w:r>
            </w:del>
          </w:ins>
        </w:p>
        <w:p w:rsidR="0000791C" w:rsidDel="00BD1A65" w:rsidRDefault="0000791C">
          <w:pPr>
            <w:pStyle w:val="Obsah3"/>
            <w:tabs>
              <w:tab w:val="left" w:pos="1100"/>
              <w:tab w:val="right" w:leader="dot" w:pos="9062"/>
            </w:tabs>
            <w:rPr>
              <w:ins w:id="340" w:author="Autor"/>
              <w:del w:id="341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342" w:author="Autor">
            <w:del w:id="343" w:author="Autor">
              <w:r w:rsidRPr="009B237C" w:rsidDel="00BD1A65">
                <w:rPr>
                  <w:noProof/>
                  <w:rPrChange w:id="344" w:author="Autor">
                    <w:rPr>
                      <w:rStyle w:val="Hypertextovprepojenie"/>
                      <w:noProof/>
                    </w:rPr>
                  </w:rPrChange>
                </w:rPr>
                <w:delText>2.2</w:delText>
              </w:r>
              <w:r w:rsidDel="00BD1A65"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  <w:tab/>
              </w:r>
              <w:r w:rsidRPr="009B237C" w:rsidDel="00BD1A65">
                <w:rPr>
                  <w:noProof/>
                  <w:rPrChange w:id="345" w:author="Autor">
                    <w:rPr>
                      <w:rStyle w:val="Hypertextovprepojenie"/>
                      <w:noProof/>
                    </w:rPr>
                  </w:rPrChange>
                </w:rPr>
                <w:delText>Prevádzkovo-technické zabezpečenie IPC</w:delText>
              </w:r>
              <w:r w:rsidDel="00BD1A65">
                <w:rPr>
                  <w:noProof/>
                  <w:webHidden/>
                </w:rPr>
                <w:tab/>
                <w:delText>4</w:delText>
              </w:r>
            </w:del>
          </w:ins>
        </w:p>
        <w:p w:rsidR="0000791C" w:rsidDel="00BD1A65" w:rsidRDefault="0000791C">
          <w:pPr>
            <w:pStyle w:val="Obsah3"/>
            <w:tabs>
              <w:tab w:val="left" w:pos="1100"/>
              <w:tab w:val="right" w:leader="dot" w:pos="9062"/>
            </w:tabs>
            <w:rPr>
              <w:ins w:id="346" w:author="Autor"/>
              <w:del w:id="347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348" w:author="Autor">
            <w:del w:id="349" w:author="Autor">
              <w:r w:rsidRPr="009B237C" w:rsidDel="00BD1A65">
                <w:rPr>
                  <w:noProof/>
                  <w:rPrChange w:id="350" w:author="Autor">
                    <w:rPr>
                      <w:rStyle w:val="Hypertextovprepojenie"/>
                      <w:noProof/>
                    </w:rPr>
                  </w:rPrChange>
                </w:rPr>
                <w:delText>2.3</w:delText>
              </w:r>
              <w:r w:rsidDel="00BD1A65"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  <w:tab/>
              </w:r>
              <w:r w:rsidRPr="009B237C" w:rsidDel="00BD1A65">
                <w:rPr>
                  <w:noProof/>
                  <w:rPrChange w:id="351" w:author="Autor">
                    <w:rPr>
                      <w:rStyle w:val="Hypertextovprepojenie"/>
                      <w:noProof/>
                    </w:rPr>
                  </w:rPrChange>
                </w:rPr>
                <w:delText>Dostupnosť IPC</w:delText>
              </w:r>
              <w:r w:rsidDel="00BD1A65">
                <w:rPr>
                  <w:noProof/>
                  <w:webHidden/>
                </w:rPr>
                <w:tab/>
                <w:delText>4</w:delText>
              </w:r>
            </w:del>
          </w:ins>
        </w:p>
        <w:p w:rsidR="0000791C" w:rsidDel="00BD1A65" w:rsidRDefault="0000791C">
          <w:pPr>
            <w:pStyle w:val="Obsah2"/>
            <w:tabs>
              <w:tab w:val="left" w:pos="660"/>
              <w:tab w:val="right" w:leader="dot" w:pos="9062"/>
            </w:tabs>
            <w:rPr>
              <w:ins w:id="352" w:author="Autor"/>
              <w:del w:id="353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354" w:author="Autor">
            <w:del w:id="355" w:author="Autor">
              <w:r w:rsidRPr="009B237C" w:rsidDel="00BD1A65">
                <w:rPr>
                  <w:noProof/>
                  <w:rPrChange w:id="356" w:author="Autor">
                    <w:rPr>
                      <w:rStyle w:val="Hypertextovprepojenie"/>
                      <w:noProof/>
                    </w:rPr>
                  </w:rPrChange>
                </w:rPr>
                <w:delText>3.</w:delText>
              </w:r>
              <w:r w:rsidDel="00BD1A65"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  <w:tab/>
              </w:r>
              <w:r w:rsidRPr="009B237C" w:rsidDel="00BD1A65">
                <w:rPr>
                  <w:noProof/>
                  <w:rPrChange w:id="357" w:author="Autor">
                    <w:rPr>
                      <w:rStyle w:val="Hypertextovprepojenie"/>
                      <w:noProof/>
                    </w:rPr>
                  </w:rPrChange>
                </w:rPr>
                <w:delText>Informačno-poradenská činnosť</w:delText>
              </w:r>
              <w:r w:rsidDel="00BD1A65">
                <w:rPr>
                  <w:noProof/>
                  <w:webHidden/>
                </w:rPr>
                <w:tab/>
                <w:delText>4</w:delText>
              </w:r>
            </w:del>
          </w:ins>
        </w:p>
        <w:p w:rsidR="0000791C" w:rsidDel="00BD1A65" w:rsidRDefault="0000791C">
          <w:pPr>
            <w:pStyle w:val="Obsah3"/>
            <w:tabs>
              <w:tab w:val="left" w:pos="1100"/>
              <w:tab w:val="right" w:leader="dot" w:pos="9062"/>
            </w:tabs>
            <w:rPr>
              <w:ins w:id="358" w:author="Autor"/>
              <w:del w:id="359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360" w:author="Autor">
            <w:del w:id="361" w:author="Autor">
              <w:r w:rsidRPr="009B237C" w:rsidDel="00BD1A65">
                <w:rPr>
                  <w:noProof/>
                  <w:rPrChange w:id="362" w:author="Autor">
                    <w:rPr>
                      <w:rStyle w:val="Hypertextovprepojenie"/>
                      <w:noProof/>
                    </w:rPr>
                  </w:rPrChange>
                </w:rPr>
                <w:delText>3.1</w:delText>
              </w:r>
              <w:r w:rsidDel="00BD1A65"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  <w:tab/>
              </w:r>
              <w:r w:rsidRPr="009B237C" w:rsidDel="00BD1A65">
                <w:rPr>
                  <w:noProof/>
                  <w:rPrChange w:id="363" w:author="Autor">
                    <w:rPr>
                      <w:rStyle w:val="Hypertextovprepojenie"/>
                      <w:noProof/>
                    </w:rPr>
                  </w:rPrChange>
                </w:rPr>
                <w:delText>Poskytovanie konzultácií</w:delText>
              </w:r>
              <w:r w:rsidDel="00BD1A65">
                <w:rPr>
                  <w:noProof/>
                  <w:webHidden/>
                </w:rPr>
                <w:tab/>
                <w:delText>4</w:delText>
              </w:r>
            </w:del>
          </w:ins>
        </w:p>
        <w:p w:rsidR="0000791C" w:rsidDel="00BD1A65" w:rsidRDefault="0000791C">
          <w:pPr>
            <w:pStyle w:val="Obsah3"/>
            <w:tabs>
              <w:tab w:val="left" w:pos="1320"/>
              <w:tab w:val="right" w:leader="dot" w:pos="9062"/>
            </w:tabs>
            <w:rPr>
              <w:ins w:id="364" w:author="Autor"/>
              <w:del w:id="365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366" w:author="Autor">
            <w:del w:id="367" w:author="Autor">
              <w:r w:rsidRPr="009B237C" w:rsidDel="00BD1A65">
                <w:rPr>
                  <w:noProof/>
                  <w:rPrChange w:id="368" w:author="Autor">
                    <w:rPr>
                      <w:rStyle w:val="Hypertextovprepojenie"/>
                      <w:noProof/>
                    </w:rPr>
                  </w:rPrChange>
                </w:rPr>
                <w:delText>3.1.1</w:delText>
              </w:r>
              <w:r w:rsidDel="00BD1A65"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  <w:tab/>
              </w:r>
              <w:r w:rsidRPr="009B237C" w:rsidDel="00BD1A65">
                <w:rPr>
                  <w:noProof/>
                  <w:rPrChange w:id="369" w:author="Autor">
                    <w:rPr>
                      <w:rStyle w:val="Hypertextovprepojenie"/>
                      <w:noProof/>
                    </w:rPr>
                  </w:rPrChange>
                </w:rPr>
                <w:delText>Osobné konzultácie</w:delText>
              </w:r>
              <w:r w:rsidDel="00BD1A65">
                <w:rPr>
                  <w:noProof/>
                  <w:webHidden/>
                </w:rPr>
                <w:tab/>
                <w:delText>5</w:delText>
              </w:r>
            </w:del>
          </w:ins>
        </w:p>
        <w:p w:rsidR="0000791C" w:rsidDel="00BD1A65" w:rsidRDefault="0000791C">
          <w:pPr>
            <w:pStyle w:val="Obsah3"/>
            <w:tabs>
              <w:tab w:val="left" w:pos="1320"/>
              <w:tab w:val="right" w:leader="dot" w:pos="9062"/>
            </w:tabs>
            <w:rPr>
              <w:ins w:id="370" w:author="Autor"/>
              <w:del w:id="371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372" w:author="Autor">
            <w:del w:id="373" w:author="Autor">
              <w:r w:rsidRPr="009B237C" w:rsidDel="00BD1A65">
                <w:rPr>
                  <w:noProof/>
                  <w:rPrChange w:id="374" w:author="Autor">
                    <w:rPr>
                      <w:rStyle w:val="Hypertextovprepojenie"/>
                      <w:noProof/>
                    </w:rPr>
                  </w:rPrChange>
                </w:rPr>
                <w:delText>3.1.2</w:delText>
              </w:r>
              <w:r w:rsidDel="00BD1A65"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  <w:tab/>
              </w:r>
              <w:r w:rsidRPr="009B237C" w:rsidDel="00BD1A65">
                <w:rPr>
                  <w:noProof/>
                  <w:rPrChange w:id="375" w:author="Autor">
                    <w:rPr>
                      <w:rStyle w:val="Hypertextovprepojenie"/>
                      <w:noProof/>
                    </w:rPr>
                  </w:rPrChange>
                </w:rPr>
                <w:delText>Telefonické konzultácie</w:delText>
              </w:r>
              <w:r w:rsidDel="00BD1A65">
                <w:rPr>
                  <w:noProof/>
                  <w:webHidden/>
                </w:rPr>
                <w:tab/>
                <w:delText>6</w:delText>
              </w:r>
            </w:del>
          </w:ins>
        </w:p>
        <w:p w:rsidR="0000791C" w:rsidDel="00BD1A65" w:rsidRDefault="0000791C">
          <w:pPr>
            <w:pStyle w:val="Obsah3"/>
            <w:tabs>
              <w:tab w:val="left" w:pos="1320"/>
              <w:tab w:val="right" w:leader="dot" w:pos="9062"/>
            </w:tabs>
            <w:rPr>
              <w:ins w:id="376" w:author="Autor"/>
              <w:del w:id="377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378" w:author="Autor">
            <w:del w:id="379" w:author="Autor">
              <w:r w:rsidRPr="009B237C" w:rsidDel="00BD1A65">
                <w:rPr>
                  <w:noProof/>
                  <w:rPrChange w:id="380" w:author="Autor">
                    <w:rPr>
                      <w:rStyle w:val="Hypertextovprepojenie"/>
                      <w:noProof/>
                    </w:rPr>
                  </w:rPrChange>
                </w:rPr>
                <w:delText>3.1.3</w:delText>
              </w:r>
              <w:r w:rsidDel="00BD1A65"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  <w:tab/>
              </w:r>
              <w:r w:rsidRPr="009B237C" w:rsidDel="00BD1A65">
                <w:rPr>
                  <w:noProof/>
                  <w:rPrChange w:id="381" w:author="Autor">
                    <w:rPr>
                      <w:rStyle w:val="Hypertextovprepojenie"/>
                      <w:noProof/>
                    </w:rPr>
                  </w:rPrChange>
                </w:rPr>
                <w:delText>Emailové konzultácie</w:delText>
              </w:r>
              <w:r w:rsidDel="00BD1A65">
                <w:rPr>
                  <w:noProof/>
                  <w:webHidden/>
                </w:rPr>
                <w:tab/>
                <w:delText>7</w:delText>
              </w:r>
            </w:del>
          </w:ins>
        </w:p>
        <w:p w:rsidR="0000791C" w:rsidDel="00BD1A65" w:rsidRDefault="0000791C">
          <w:pPr>
            <w:pStyle w:val="Obsah3"/>
            <w:tabs>
              <w:tab w:val="left" w:pos="1100"/>
              <w:tab w:val="right" w:leader="dot" w:pos="9062"/>
            </w:tabs>
            <w:rPr>
              <w:ins w:id="382" w:author="Autor"/>
              <w:del w:id="383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384" w:author="Autor">
            <w:del w:id="385" w:author="Autor">
              <w:r w:rsidRPr="009B237C" w:rsidDel="00BD1A65">
                <w:rPr>
                  <w:noProof/>
                  <w:rPrChange w:id="386" w:author="Autor">
                    <w:rPr>
                      <w:rStyle w:val="Hypertextovprepojenie"/>
                      <w:noProof/>
                    </w:rPr>
                  </w:rPrChange>
                </w:rPr>
                <w:delText>3.2</w:delText>
              </w:r>
              <w:r w:rsidDel="00BD1A65"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  <w:tab/>
              </w:r>
              <w:r w:rsidRPr="009B237C" w:rsidDel="00BD1A65">
                <w:rPr>
                  <w:noProof/>
                  <w:rPrChange w:id="387" w:author="Autor">
                    <w:rPr>
                      <w:rStyle w:val="Hypertextovprepojenie"/>
                      <w:noProof/>
                    </w:rPr>
                  </w:rPrChange>
                </w:rPr>
                <w:delText>Šírenie informácií o EŠIF</w:delText>
              </w:r>
              <w:r w:rsidDel="00BD1A65">
                <w:rPr>
                  <w:noProof/>
                  <w:webHidden/>
                </w:rPr>
                <w:tab/>
                <w:delText>8</w:delText>
              </w:r>
            </w:del>
          </w:ins>
        </w:p>
        <w:p w:rsidR="0000791C" w:rsidDel="00BD1A65" w:rsidRDefault="0000791C">
          <w:pPr>
            <w:pStyle w:val="Obsah3"/>
            <w:tabs>
              <w:tab w:val="left" w:pos="1320"/>
              <w:tab w:val="right" w:leader="dot" w:pos="9062"/>
            </w:tabs>
            <w:rPr>
              <w:ins w:id="388" w:author="Autor"/>
              <w:del w:id="389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390" w:author="Autor">
            <w:del w:id="391" w:author="Autor">
              <w:r w:rsidRPr="009B237C" w:rsidDel="00BD1A65">
                <w:rPr>
                  <w:noProof/>
                  <w:rPrChange w:id="392" w:author="Autor">
                    <w:rPr>
                      <w:rStyle w:val="Hypertextovprepojenie"/>
                      <w:noProof/>
                    </w:rPr>
                  </w:rPrChange>
                </w:rPr>
                <w:delText>3.2.1</w:delText>
              </w:r>
              <w:r w:rsidDel="00BD1A65"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  <w:tab/>
              </w:r>
              <w:r w:rsidRPr="009B237C" w:rsidDel="00BD1A65">
                <w:rPr>
                  <w:noProof/>
                  <w:rPrChange w:id="393" w:author="Autor">
                    <w:rPr>
                      <w:rStyle w:val="Hypertextovprepojenie"/>
                      <w:noProof/>
                    </w:rPr>
                  </w:rPrChange>
                </w:rPr>
                <w:delText>Databáza záujemcov o informácie o EŠIF</w:delText>
              </w:r>
              <w:r w:rsidDel="00BD1A65">
                <w:rPr>
                  <w:noProof/>
                  <w:webHidden/>
                </w:rPr>
                <w:tab/>
                <w:delText>8</w:delText>
              </w:r>
            </w:del>
          </w:ins>
        </w:p>
        <w:p w:rsidR="0000791C" w:rsidDel="00BD1A65" w:rsidRDefault="0000791C">
          <w:pPr>
            <w:pStyle w:val="Obsah3"/>
            <w:tabs>
              <w:tab w:val="left" w:pos="1320"/>
              <w:tab w:val="right" w:leader="dot" w:pos="9062"/>
            </w:tabs>
            <w:rPr>
              <w:ins w:id="394" w:author="Autor"/>
              <w:del w:id="395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396" w:author="Autor">
            <w:del w:id="397" w:author="Autor">
              <w:r w:rsidRPr="009B237C" w:rsidDel="00BD1A65">
                <w:rPr>
                  <w:noProof/>
                  <w:rPrChange w:id="398" w:author="Autor">
                    <w:rPr>
                      <w:rStyle w:val="Hypertextovprepojenie"/>
                      <w:noProof/>
                    </w:rPr>
                  </w:rPrChange>
                </w:rPr>
                <w:delText>3.2.2</w:delText>
              </w:r>
              <w:r w:rsidDel="00BD1A65"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  <w:tab/>
              </w:r>
              <w:r w:rsidRPr="009B237C" w:rsidDel="00BD1A65">
                <w:rPr>
                  <w:noProof/>
                  <w:rPrChange w:id="399" w:author="Autor">
                    <w:rPr>
                      <w:rStyle w:val="Hypertextovprepojenie"/>
                      <w:noProof/>
                    </w:rPr>
                  </w:rPrChange>
                </w:rPr>
                <w:delText>Hromadne šírené informácie</w:delText>
              </w:r>
              <w:r w:rsidDel="00BD1A65">
                <w:rPr>
                  <w:noProof/>
                  <w:webHidden/>
                </w:rPr>
                <w:tab/>
                <w:delText>9</w:delText>
              </w:r>
            </w:del>
          </w:ins>
        </w:p>
        <w:p w:rsidR="0000791C" w:rsidDel="00BD1A65" w:rsidRDefault="0000791C">
          <w:pPr>
            <w:pStyle w:val="Obsah3"/>
            <w:tabs>
              <w:tab w:val="left" w:pos="1100"/>
              <w:tab w:val="right" w:leader="dot" w:pos="9062"/>
            </w:tabs>
            <w:rPr>
              <w:ins w:id="400" w:author="Autor"/>
              <w:del w:id="401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402" w:author="Autor">
            <w:del w:id="403" w:author="Autor">
              <w:r w:rsidRPr="009B237C" w:rsidDel="00BD1A65">
                <w:rPr>
                  <w:noProof/>
                  <w:rPrChange w:id="404" w:author="Autor">
                    <w:rPr>
                      <w:rStyle w:val="Hypertextovprepojenie"/>
                      <w:noProof/>
                    </w:rPr>
                  </w:rPrChange>
                </w:rPr>
                <w:delText>3.3</w:delText>
              </w:r>
              <w:r w:rsidDel="00BD1A65"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  <w:tab/>
              </w:r>
              <w:r w:rsidRPr="009B237C" w:rsidDel="00BD1A65">
                <w:rPr>
                  <w:noProof/>
                  <w:rPrChange w:id="405" w:author="Autor">
                    <w:rPr>
                      <w:rStyle w:val="Hypertextovprepojenie"/>
                      <w:noProof/>
                    </w:rPr>
                  </w:rPrChange>
                </w:rPr>
                <w:delText>Analytické výstupy</w:delText>
              </w:r>
              <w:r w:rsidDel="00BD1A65">
                <w:rPr>
                  <w:noProof/>
                  <w:webHidden/>
                </w:rPr>
                <w:tab/>
                <w:delText>9</w:delText>
              </w:r>
            </w:del>
          </w:ins>
        </w:p>
        <w:p w:rsidR="0000791C" w:rsidDel="00BD1A65" w:rsidRDefault="0000791C">
          <w:pPr>
            <w:pStyle w:val="Obsah3"/>
            <w:tabs>
              <w:tab w:val="left" w:pos="1100"/>
              <w:tab w:val="right" w:leader="dot" w:pos="9062"/>
            </w:tabs>
            <w:rPr>
              <w:ins w:id="406" w:author="Autor"/>
              <w:del w:id="407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408" w:author="Autor">
            <w:del w:id="409" w:author="Autor">
              <w:r w:rsidRPr="009B237C" w:rsidDel="00BD1A65">
                <w:rPr>
                  <w:noProof/>
                  <w:rPrChange w:id="410" w:author="Autor">
                    <w:rPr>
                      <w:rStyle w:val="Hypertextovprepojenie"/>
                      <w:noProof/>
                    </w:rPr>
                  </w:rPrChange>
                </w:rPr>
                <w:delText>3.4</w:delText>
              </w:r>
              <w:r w:rsidDel="00BD1A65"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  <w:tab/>
              </w:r>
              <w:r w:rsidRPr="009B237C" w:rsidDel="00BD1A65">
                <w:rPr>
                  <w:noProof/>
                  <w:rPrChange w:id="411" w:author="Autor">
                    <w:rPr>
                      <w:rStyle w:val="Hypertextovprepojenie"/>
                      <w:noProof/>
                    </w:rPr>
                  </w:rPrChange>
                </w:rPr>
                <w:delText>Iné</w:delText>
              </w:r>
              <w:r w:rsidDel="00BD1A65">
                <w:rPr>
                  <w:noProof/>
                  <w:webHidden/>
                </w:rPr>
                <w:tab/>
                <w:delText>9</w:delText>
              </w:r>
            </w:del>
          </w:ins>
        </w:p>
        <w:p w:rsidR="0000791C" w:rsidDel="00BD1A65" w:rsidRDefault="0000791C">
          <w:pPr>
            <w:pStyle w:val="Obsah2"/>
            <w:tabs>
              <w:tab w:val="left" w:pos="660"/>
              <w:tab w:val="right" w:leader="dot" w:pos="9062"/>
            </w:tabs>
            <w:rPr>
              <w:ins w:id="412" w:author="Autor"/>
              <w:del w:id="413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414" w:author="Autor">
            <w:del w:id="415" w:author="Autor">
              <w:r w:rsidRPr="009B237C" w:rsidDel="00BD1A65">
                <w:rPr>
                  <w:noProof/>
                  <w:rPrChange w:id="416" w:author="Autor">
                    <w:rPr>
                      <w:rStyle w:val="Hypertextovprepojenie"/>
                      <w:noProof/>
                    </w:rPr>
                  </w:rPrChange>
                </w:rPr>
                <w:delText>4.</w:delText>
              </w:r>
              <w:r w:rsidDel="00BD1A65"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  <w:tab/>
              </w:r>
              <w:r w:rsidRPr="009B237C" w:rsidDel="00BD1A65">
                <w:rPr>
                  <w:noProof/>
                  <w:rPrChange w:id="417" w:author="Autor">
                    <w:rPr>
                      <w:rStyle w:val="Hypertextovprepojenie"/>
                      <w:noProof/>
                    </w:rPr>
                  </w:rPrChange>
                </w:rPr>
                <w:delText>Spolupráca s inými organizáciami pri poskytovaní informácií a poradenstva</w:delText>
              </w:r>
              <w:r w:rsidDel="00BD1A65">
                <w:rPr>
                  <w:noProof/>
                  <w:webHidden/>
                </w:rPr>
                <w:tab/>
                <w:delText>10</w:delText>
              </w:r>
            </w:del>
          </w:ins>
        </w:p>
        <w:p w:rsidR="0000791C" w:rsidDel="00BD1A65" w:rsidRDefault="0000791C">
          <w:pPr>
            <w:pStyle w:val="Obsah3"/>
            <w:tabs>
              <w:tab w:val="left" w:pos="1100"/>
              <w:tab w:val="right" w:leader="dot" w:pos="9062"/>
            </w:tabs>
            <w:rPr>
              <w:ins w:id="418" w:author="Autor"/>
              <w:del w:id="419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420" w:author="Autor">
            <w:del w:id="421" w:author="Autor">
              <w:r w:rsidRPr="009B237C" w:rsidDel="00BD1A65">
                <w:rPr>
                  <w:noProof/>
                  <w:rPrChange w:id="422" w:author="Autor">
                    <w:rPr>
                      <w:rStyle w:val="Hypertextovprepojenie"/>
                      <w:noProof/>
                    </w:rPr>
                  </w:rPrChange>
                </w:rPr>
                <w:delText>4.1</w:delText>
              </w:r>
              <w:r w:rsidDel="00BD1A65"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  <w:tab/>
              </w:r>
              <w:r w:rsidRPr="009B237C" w:rsidDel="00BD1A65">
                <w:rPr>
                  <w:noProof/>
                  <w:rPrChange w:id="423" w:author="Autor">
                    <w:rPr>
                      <w:rStyle w:val="Hypertextovprepojenie"/>
                      <w:noProof/>
                    </w:rPr>
                  </w:rPrChange>
                </w:rPr>
                <w:delText>Spolupráca so subjektmi , zapojenými do riadenia a kontroly európskych štrukturálnych a investičných fondov</w:delText>
              </w:r>
              <w:r w:rsidDel="00BD1A65">
                <w:rPr>
                  <w:noProof/>
                  <w:webHidden/>
                </w:rPr>
                <w:tab/>
                <w:delText>10</w:delText>
              </w:r>
            </w:del>
          </w:ins>
        </w:p>
        <w:p w:rsidR="0000791C" w:rsidDel="00BD1A65" w:rsidRDefault="0000791C">
          <w:pPr>
            <w:pStyle w:val="Obsah3"/>
            <w:tabs>
              <w:tab w:val="left" w:pos="1320"/>
              <w:tab w:val="right" w:leader="dot" w:pos="9062"/>
            </w:tabs>
            <w:rPr>
              <w:ins w:id="424" w:author="Autor"/>
              <w:del w:id="425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426" w:author="Autor">
            <w:del w:id="427" w:author="Autor">
              <w:r w:rsidRPr="009B237C" w:rsidDel="00BD1A65">
                <w:rPr>
                  <w:noProof/>
                  <w:rPrChange w:id="428" w:author="Autor">
                    <w:rPr>
                      <w:rStyle w:val="Hypertextovprepojenie"/>
                      <w:noProof/>
                    </w:rPr>
                  </w:rPrChange>
                </w:rPr>
                <w:delText>4.1.1</w:delText>
              </w:r>
              <w:r w:rsidDel="00BD1A65"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  <w:tab/>
              </w:r>
              <w:r w:rsidRPr="009B237C" w:rsidDel="00BD1A65">
                <w:rPr>
                  <w:noProof/>
                  <w:rPrChange w:id="429" w:author="Autor">
                    <w:rPr>
                      <w:rStyle w:val="Hypertextovprepojenie"/>
                      <w:noProof/>
                    </w:rPr>
                  </w:rPrChange>
                </w:rPr>
                <w:delText>Riadiace orgány/Sprostredkovateľské orgány</w:delText>
              </w:r>
              <w:r w:rsidDel="00BD1A65">
                <w:rPr>
                  <w:noProof/>
                  <w:webHidden/>
                </w:rPr>
                <w:tab/>
                <w:delText>10</w:delText>
              </w:r>
            </w:del>
          </w:ins>
        </w:p>
        <w:p w:rsidR="0000791C" w:rsidDel="00BD1A65" w:rsidRDefault="0000791C">
          <w:pPr>
            <w:pStyle w:val="Obsah3"/>
            <w:tabs>
              <w:tab w:val="left" w:pos="1320"/>
              <w:tab w:val="right" w:leader="dot" w:pos="9062"/>
            </w:tabs>
            <w:rPr>
              <w:ins w:id="430" w:author="Autor"/>
              <w:del w:id="431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432" w:author="Autor">
            <w:del w:id="433" w:author="Autor">
              <w:r w:rsidRPr="009B237C" w:rsidDel="00BD1A65">
                <w:rPr>
                  <w:noProof/>
                  <w:rPrChange w:id="434" w:author="Autor">
                    <w:rPr>
                      <w:rStyle w:val="Hypertextovprepojenie"/>
                      <w:noProof/>
                    </w:rPr>
                  </w:rPrChange>
                </w:rPr>
                <w:delText>4.1.2</w:delText>
              </w:r>
              <w:r w:rsidDel="00BD1A65"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  <w:tab/>
              </w:r>
              <w:r w:rsidRPr="009B237C" w:rsidDel="00BD1A65">
                <w:rPr>
                  <w:noProof/>
                  <w:rPrChange w:id="435" w:author="Autor">
                    <w:rPr>
                      <w:rStyle w:val="Hypertextovprepojenie"/>
                      <w:noProof/>
                    </w:rPr>
                  </w:rPrChange>
                </w:rPr>
                <w:delText>Kontaktné body operačných programov v kraji</w:delText>
              </w:r>
              <w:r w:rsidDel="00BD1A65">
                <w:rPr>
                  <w:noProof/>
                  <w:webHidden/>
                </w:rPr>
                <w:tab/>
                <w:delText>10</w:delText>
              </w:r>
            </w:del>
          </w:ins>
        </w:p>
        <w:p w:rsidR="0000791C" w:rsidDel="00BD1A65" w:rsidRDefault="0000791C">
          <w:pPr>
            <w:pStyle w:val="Obsah3"/>
            <w:tabs>
              <w:tab w:val="left" w:pos="1320"/>
              <w:tab w:val="right" w:leader="dot" w:pos="9062"/>
            </w:tabs>
            <w:rPr>
              <w:ins w:id="436" w:author="Autor"/>
              <w:del w:id="437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438" w:author="Autor">
            <w:del w:id="439" w:author="Autor">
              <w:r w:rsidRPr="009B237C" w:rsidDel="00BD1A65">
                <w:rPr>
                  <w:noProof/>
                  <w:rPrChange w:id="440" w:author="Autor">
                    <w:rPr>
                      <w:rStyle w:val="Hypertextovprepojenie"/>
                      <w:noProof/>
                    </w:rPr>
                  </w:rPrChange>
                </w:rPr>
                <w:delText>4.1.3</w:delText>
              </w:r>
              <w:r w:rsidDel="00BD1A65"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  <w:tab/>
              </w:r>
              <w:r w:rsidRPr="009B237C" w:rsidDel="00BD1A65">
                <w:rPr>
                  <w:noProof/>
                  <w:rPrChange w:id="441" w:author="Autor">
                    <w:rPr>
                      <w:rStyle w:val="Hypertextovprepojenie"/>
                      <w:noProof/>
                    </w:rPr>
                  </w:rPrChange>
                </w:rPr>
                <w:delText>Iné subjekty zapojené do riadenia a kontroly EŠIF</w:delText>
              </w:r>
              <w:r w:rsidDel="00BD1A65">
                <w:rPr>
                  <w:noProof/>
                  <w:webHidden/>
                </w:rPr>
                <w:tab/>
                <w:delText>10</w:delText>
              </w:r>
            </w:del>
          </w:ins>
        </w:p>
        <w:p w:rsidR="0000791C" w:rsidDel="00BD1A65" w:rsidRDefault="0000791C">
          <w:pPr>
            <w:pStyle w:val="Obsah3"/>
            <w:tabs>
              <w:tab w:val="left" w:pos="1320"/>
              <w:tab w:val="right" w:leader="dot" w:pos="9062"/>
            </w:tabs>
            <w:rPr>
              <w:ins w:id="442" w:author="Autor"/>
              <w:del w:id="443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444" w:author="Autor">
            <w:del w:id="445" w:author="Autor">
              <w:r w:rsidRPr="009B237C" w:rsidDel="00BD1A65">
                <w:rPr>
                  <w:noProof/>
                  <w:rPrChange w:id="446" w:author="Autor">
                    <w:rPr>
                      <w:rStyle w:val="Hypertextovprepojenie"/>
                      <w:noProof/>
                    </w:rPr>
                  </w:rPrChange>
                </w:rPr>
                <w:delText>4.1.4</w:delText>
              </w:r>
              <w:r w:rsidDel="00BD1A65"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  <w:tab/>
              </w:r>
              <w:r w:rsidRPr="009B237C" w:rsidDel="00BD1A65">
                <w:rPr>
                  <w:noProof/>
                  <w:rPrChange w:id="447" w:author="Autor">
                    <w:rPr>
                      <w:rStyle w:val="Hypertextovprepojenie"/>
                      <w:noProof/>
                    </w:rPr>
                  </w:rPrChange>
                </w:rPr>
                <w:delText>Pripomienkové konanie</w:delText>
              </w:r>
              <w:r w:rsidDel="00BD1A65">
                <w:rPr>
                  <w:noProof/>
                  <w:webHidden/>
                </w:rPr>
                <w:tab/>
                <w:delText>10</w:delText>
              </w:r>
            </w:del>
          </w:ins>
        </w:p>
        <w:p w:rsidR="0000791C" w:rsidDel="00BD1A65" w:rsidRDefault="0000791C">
          <w:pPr>
            <w:pStyle w:val="Obsah3"/>
            <w:tabs>
              <w:tab w:val="left" w:pos="1100"/>
              <w:tab w:val="right" w:leader="dot" w:pos="9062"/>
            </w:tabs>
            <w:rPr>
              <w:ins w:id="448" w:author="Autor"/>
              <w:del w:id="449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450" w:author="Autor">
            <w:del w:id="451" w:author="Autor">
              <w:r w:rsidRPr="009B237C" w:rsidDel="00BD1A65">
                <w:rPr>
                  <w:noProof/>
                  <w:rPrChange w:id="452" w:author="Autor">
                    <w:rPr>
                      <w:rStyle w:val="Hypertextovprepojenie"/>
                      <w:noProof/>
                    </w:rPr>
                  </w:rPrChange>
                </w:rPr>
                <w:delText>4.2</w:delText>
              </w:r>
              <w:r w:rsidDel="00BD1A65"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  <w:tab/>
              </w:r>
              <w:r w:rsidRPr="009B237C" w:rsidDel="00BD1A65">
                <w:rPr>
                  <w:noProof/>
                  <w:rPrChange w:id="453" w:author="Autor">
                    <w:rPr>
                      <w:rStyle w:val="Hypertextovprepojenie"/>
                      <w:noProof/>
                    </w:rPr>
                  </w:rPrChange>
                </w:rPr>
                <w:delText>Spolupráca s inými subjektmi mimo EŠIF</w:delText>
              </w:r>
              <w:r w:rsidDel="00BD1A65">
                <w:rPr>
                  <w:noProof/>
                  <w:webHidden/>
                </w:rPr>
                <w:tab/>
                <w:delText>11</w:delText>
              </w:r>
            </w:del>
          </w:ins>
        </w:p>
        <w:p w:rsidR="0000791C" w:rsidDel="00BD1A65" w:rsidRDefault="0000791C">
          <w:pPr>
            <w:pStyle w:val="Obsah2"/>
            <w:tabs>
              <w:tab w:val="left" w:pos="660"/>
              <w:tab w:val="right" w:leader="dot" w:pos="9062"/>
            </w:tabs>
            <w:rPr>
              <w:ins w:id="454" w:author="Autor"/>
              <w:del w:id="455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456" w:author="Autor">
            <w:del w:id="457" w:author="Autor">
              <w:r w:rsidRPr="009B237C" w:rsidDel="00BD1A65">
                <w:rPr>
                  <w:noProof/>
                  <w:rPrChange w:id="458" w:author="Autor">
                    <w:rPr>
                      <w:rStyle w:val="Hypertextovprepojenie"/>
                      <w:noProof/>
                    </w:rPr>
                  </w:rPrChange>
                </w:rPr>
                <w:delText>5.</w:delText>
              </w:r>
              <w:r w:rsidDel="00BD1A65"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  <w:tab/>
              </w:r>
              <w:r w:rsidRPr="009B237C" w:rsidDel="00BD1A65">
                <w:rPr>
                  <w:noProof/>
                  <w:rPrChange w:id="459" w:author="Autor">
                    <w:rPr>
                      <w:rStyle w:val="Hypertextovprepojenie"/>
                      <w:noProof/>
                    </w:rPr>
                  </w:rPrChange>
                </w:rPr>
                <w:delText>Informačné školenia a semináre</w:delText>
              </w:r>
              <w:r w:rsidDel="00BD1A65">
                <w:rPr>
                  <w:noProof/>
                  <w:webHidden/>
                </w:rPr>
                <w:tab/>
                <w:delText>11</w:delText>
              </w:r>
            </w:del>
          </w:ins>
        </w:p>
        <w:p w:rsidR="0000791C" w:rsidDel="00BD1A65" w:rsidRDefault="0000791C">
          <w:pPr>
            <w:pStyle w:val="Obsah3"/>
            <w:tabs>
              <w:tab w:val="left" w:pos="1100"/>
              <w:tab w:val="right" w:leader="dot" w:pos="9062"/>
            </w:tabs>
            <w:rPr>
              <w:ins w:id="460" w:author="Autor"/>
              <w:del w:id="461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462" w:author="Autor">
            <w:del w:id="463" w:author="Autor">
              <w:r w:rsidRPr="009B237C" w:rsidDel="00BD1A65">
                <w:rPr>
                  <w:noProof/>
                  <w:rPrChange w:id="464" w:author="Autor">
                    <w:rPr>
                      <w:rStyle w:val="Hypertextovprepojenie"/>
                      <w:noProof/>
                    </w:rPr>
                  </w:rPrChange>
                </w:rPr>
                <w:delText>5.1</w:delText>
              </w:r>
              <w:r w:rsidDel="00BD1A65"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  <w:tab/>
              </w:r>
              <w:r w:rsidRPr="009B237C" w:rsidDel="00BD1A65">
                <w:rPr>
                  <w:noProof/>
                  <w:rPrChange w:id="465" w:author="Autor">
                    <w:rPr>
                      <w:rStyle w:val="Hypertextovprepojenie"/>
                      <w:noProof/>
                    </w:rPr>
                  </w:rPrChange>
                </w:rPr>
                <w:delText>Informačné školenia a semináre pre verejnosť</w:delText>
              </w:r>
              <w:r w:rsidDel="00BD1A65">
                <w:rPr>
                  <w:noProof/>
                  <w:webHidden/>
                </w:rPr>
                <w:tab/>
                <w:delText>11</w:delText>
              </w:r>
            </w:del>
          </w:ins>
        </w:p>
        <w:p w:rsidR="0000791C" w:rsidDel="00BD1A65" w:rsidRDefault="0000791C">
          <w:pPr>
            <w:pStyle w:val="Obsah3"/>
            <w:tabs>
              <w:tab w:val="left" w:pos="1100"/>
              <w:tab w:val="right" w:leader="dot" w:pos="9062"/>
            </w:tabs>
            <w:rPr>
              <w:ins w:id="466" w:author="Autor"/>
              <w:del w:id="467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468" w:author="Autor">
            <w:del w:id="469" w:author="Autor">
              <w:r w:rsidRPr="009B237C" w:rsidDel="00BD1A65">
                <w:rPr>
                  <w:noProof/>
                  <w:rPrChange w:id="470" w:author="Autor">
                    <w:rPr>
                      <w:rStyle w:val="Hypertextovprepojenie"/>
                      <w:noProof/>
                    </w:rPr>
                  </w:rPrChange>
                </w:rPr>
                <w:delText>5.2</w:delText>
              </w:r>
              <w:r w:rsidDel="00BD1A65"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  <w:tab/>
              </w:r>
              <w:r w:rsidRPr="009B237C" w:rsidDel="00BD1A65">
                <w:rPr>
                  <w:noProof/>
                  <w:rPrChange w:id="471" w:author="Autor">
                    <w:rPr>
                      <w:rStyle w:val="Hypertextovprepojenie"/>
                      <w:noProof/>
                    </w:rPr>
                  </w:rPrChange>
                </w:rPr>
                <w:delText>Informačné školenia a semináre pre zamestnancov IPC</w:delText>
              </w:r>
              <w:r w:rsidDel="00BD1A65">
                <w:rPr>
                  <w:noProof/>
                  <w:webHidden/>
                </w:rPr>
                <w:tab/>
                <w:delText>11</w:delText>
              </w:r>
            </w:del>
          </w:ins>
        </w:p>
        <w:p w:rsidR="0000791C" w:rsidDel="00BD1A65" w:rsidRDefault="0000791C">
          <w:pPr>
            <w:pStyle w:val="Obsah2"/>
            <w:tabs>
              <w:tab w:val="left" w:pos="660"/>
              <w:tab w:val="right" w:leader="dot" w:pos="9062"/>
            </w:tabs>
            <w:rPr>
              <w:ins w:id="472" w:author="Autor"/>
              <w:del w:id="473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474" w:author="Autor">
            <w:del w:id="475" w:author="Autor">
              <w:r w:rsidRPr="009B237C" w:rsidDel="00BD1A65">
                <w:rPr>
                  <w:noProof/>
                  <w:rPrChange w:id="476" w:author="Autor">
                    <w:rPr>
                      <w:rStyle w:val="Hypertextovprepojenie"/>
                      <w:noProof/>
                    </w:rPr>
                  </w:rPrChange>
                </w:rPr>
                <w:delText>6.</w:delText>
              </w:r>
              <w:r w:rsidDel="00BD1A65"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  <w:tab/>
              </w:r>
              <w:r w:rsidRPr="009B237C" w:rsidDel="00BD1A65">
                <w:rPr>
                  <w:noProof/>
                  <w:rPrChange w:id="477" w:author="Autor">
                    <w:rPr>
                      <w:rStyle w:val="Hypertextovprepojenie"/>
                      <w:noProof/>
                    </w:rPr>
                  </w:rPrChange>
                </w:rPr>
                <w:delText>Aktivity IPC v oblasti publicity</w:delText>
              </w:r>
              <w:r w:rsidDel="00BD1A65">
                <w:rPr>
                  <w:noProof/>
                  <w:webHidden/>
                </w:rPr>
                <w:tab/>
                <w:delText>12</w:delText>
              </w:r>
            </w:del>
          </w:ins>
        </w:p>
        <w:p w:rsidR="0000791C" w:rsidDel="00BD1A65" w:rsidRDefault="0000791C">
          <w:pPr>
            <w:pStyle w:val="Obsah3"/>
            <w:tabs>
              <w:tab w:val="left" w:pos="1100"/>
              <w:tab w:val="right" w:leader="dot" w:pos="9062"/>
            </w:tabs>
            <w:rPr>
              <w:ins w:id="478" w:author="Autor"/>
              <w:del w:id="479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480" w:author="Autor">
            <w:del w:id="481" w:author="Autor">
              <w:r w:rsidRPr="009B237C" w:rsidDel="00BD1A65">
                <w:rPr>
                  <w:noProof/>
                  <w:rPrChange w:id="482" w:author="Autor">
                    <w:rPr>
                      <w:rStyle w:val="Hypertextovprepojenie"/>
                      <w:noProof/>
                    </w:rPr>
                  </w:rPrChange>
                </w:rPr>
                <w:delText>6.1</w:delText>
              </w:r>
              <w:r w:rsidDel="00BD1A65"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  <w:tab/>
              </w:r>
              <w:r w:rsidRPr="009B237C" w:rsidDel="00BD1A65">
                <w:rPr>
                  <w:noProof/>
                  <w:rPrChange w:id="483" w:author="Autor">
                    <w:rPr>
                      <w:rStyle w:val="Hypertextovprepojenie"/>
                      <w:noProof/>
                    </w:rPr>
                  </w:rPrChange>
                </w:rPr>
                <w:delText>Označenie priestorov</w:delText>
              </w:r>
              <w:r w:rsidDel="00BD1A65">
                <w:rPr>
                  <w:noProof/>
                  <w:webHidden/>
                </w:rPr>
                <w:tab/>
                <w:delText>12</w:delText>
              </w:r>
            </w:del>
          </w:ins>
        </w:p>
        <w:p w:rsidR="0000791C" w:rsidDel="00BD1A65" w:rsidRDefault="0000791C">
          <w:pPr>
            <w:pStyle w:val="Obsah3"/>
            <w:tabs>
              <w:tab w:val="left" w:pos="1100"/>
              <w:tab w:val="right" w:leader="dot" w:pos="9062"/>
            </w:tabs>
            <w:rPr>
              <w:ins w:id="484" w:author="Autor"/>
              <w:del w:id="485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486" w:author="Autor">
            <w:del w:id="487" w:author="Autor">
              <w:r w:rsidRPr="009B237C" w:rsidDel="00BD1A65">
                <w:rPr>
                  <w:noProof/>
                  <w:rPrChange w:id="488" w:author="Autor">
                    <w:rPr>
                      <w:rStyle w:val="Hypertextovprepojenie"/>
                      <w:noProof/>
                    </w:rPr>
                  </w:rPrChange>
                </w:rPr>
                <w:delText>6.2</w:delText>
              </w:r>
              <w:r w:rsidDel="00BD1A65"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  <w:tab/>
              </w:r>
              <w:r w:rsidRPr="009B237C" w:rsidDel="00BD1A65">
                <w:rPr>
                  <w:noProof/>
                  <w:rPrChange w:id="489" w:author="Autor">
                    <w:rPr>
                      <w:rStyle w:val="Hypertextovprepojenie"/>
                      <w:noProof/>
                    </w:rPr>
                  </w:rPrChange>
                </w:rPr>
                <w:delText>Webové sídlo IPC a sociálne média</w:delText>
              </w:r>
              <w:r w:rsidDel="00BD1A65">
                <w:rPr>
                  <w:noProof/>
                  <w:webHidden/>
                </w:rPr>
                <w:tab/>
                <w:delText>12</w:delText>
              </w:r>
            </w:del>
          </w:ins>
        </w:p>
        <w:p w:rsidR="0000791C" w:rsidDel="00BD1A65" w:rsidRDefault="0000791C">
          <w:pPr>
            <w:pStyle w:val="Obsah3"/>
            <w:tabs>
              <w:tab w:val="left" w:pos="1100"/>
              <w:tab w:val="right" w:leader="dot" w:pos="9062"/>
            </w:tabs>
            <w:rPr>
              <w:ins w:id="490" w:author="Autor"/>
              <w:del w:id="491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492" w:author="Autor">
            <w:del w:id="493" w:author="Autor">
              <w:r w:rsidRPr="009B237C" w:rsidDel="00BD1A65">
                <w:rPr>
                  <w:noProof/>
                  <w:rPrChange w:id="494" w:author="Autor">
                    <w:rPr>
                      <w:rStyle w:val="Hypertextovprepojenie"/>
                      <w:noProof/>
                    </w:rPr>
                  </w:rPrChange>
                </w:rPr>
                <w:delText>6.3</w:delText>
              </w:r>
              <w:r w:rsidDel="00BD1A65"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  <w:tab/>
              </w:r>
              <w:r w:rsidRPr="009B237C" w:rsidDel="00BD1A65">
                <w:rPr>
                  <w:noProof/>
                  <w:rPrChange w:id="495" w:author="Autor">
                    <w:rPr>
                      <w:rStyle w:val="Hypertextovprepojenie"/>
                      <w:noProof/>
                    </w:rPr>
                  </w:rPrChange>
                </w:rPr>
                <w:delText>Pracovná skupina pre informovanie a komunikáciu</w:delText>
              </w:r>
              <w:r w:rsidDel="00BD1A65">
                <w:rPr>
                  <w:noProof/>
                  <w:webHidden/>
                </w:rPr>
                <w:tab/>
                <w:delText>12</w:delText>
              </w:r>
            </w:del>
          </w:ins>
        </w:p>
        <w:p w:rsidR="0000791C" w:rsidDel="00BD1A65" w:rsidRDefault="0000791C">
          <w:pPr>
            <w:pStyle w:val="Obsah3"/>
            <w:tabs>
              <w:tab w:val="left" w:pos="1100"/>
              <w:tab w:val="right" w:leader="dot" w:pos="9062"/>
            </w:tabs>
            <w:rPr>
              <w:ins w:id="496" w:author="Autor"/>
              <w:del w:id="497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498" w:author="Autor">
            <w:del w:id="499" w:author="Autor">
              <w:r w:rsidRPr="009B237C" w:rsidDel="00BD1A65">
                <w:rPr>
                  <w:noProof/>
                  <w:rPrChange w:id="500" w:author="Autor">
                    <w:rPr>
                      <w:rStyle w:val="Hypertextovprepojenie"/>
                      <w:noProof/>
                    </w:rPr>
                  </w:rPrChange>
                </w:rPr>
                <w:delText>6.4</w:delText>
              </w:r>
              <w:r w:rsidDel="00BD1A65"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  <w:tab/>
              </w:r>
              <w:r w:rsidRPr="009B237C" w:rsidDel="00BD1A65">
                <w:rPr>
                  <w:noProof/>
                  <w:rPrChange w:id="501" w:author="Autor">
                    <w:rPr>
                      <w:rStyle w:val="Hypertextovprepojenie"/>
                      <w:noProof/>
                    </w:rPr>
                  </w:rPrChange>
                </w:rPr>
                <w:delText>Konkrétne aktivity v oblasti publicity</w:delText>
              </w:r>
              <w:r w:rsidDel="00BD1A65">
                <w:rPr>
                  <w:noProof/>
                  <w:webHidden/>
                </w:rPr>
                <w:tab/>
                <w:delText>13</w:delText>
              </w:r>
            </w:del>
          </w:ins>
        </w:p>
        <w:p w:rsidR="0000791C" w:rsidDel="00BD1A65" w:rsidRDefault="0000791C">
          <w:pPr>
            <w:pStyle w:val="Obsah2"/>
            <w:tabs>
              <w:tab w:val="left" w:pos="660"/>
              <w:tab w:val="right" w:leader="dot" w:pos="9062"/>
            </w:tabs>
            <w:rPr>
              <w:ins w:id="502" w:author="Autor"/>
              <w:del w:id="503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504" w:author="Autor">
            <w:del w:id="505" w:author="Autor">
              <w:r w:rsidRPr="009B237C" w:rsidDel="00BD1A65">
                <w:rPr>
                  <w:noProof/>
                  <w:rPrChange w:id="506" w:author="Autor">
                    <w:rPr>
                      <w:rStyle w:val="Hypertextovprepojenie"/>
                      <w:noProof/>
                    </w:rPr>
                  </w:rPrChange>
                </w:rPr>
                <w:delText>7.</w:delText>
              </w:r>
              <w:r w:rsidDel="00BD1A65"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  <w:tab/>
              </w:r>
              <w:r w:rsidRPr="009B237C" w:rsidDel="00BD1A65">
                <w:rPr>
                  <w:noProof/>
                  <w:rPrChange w:id="507" w:author="Autor">
                    <w:rPr>
                      <w:rStyle w:val="Hypertextovprepojenie"/>
                      <w:noProof/>
                    </w:rPr>
                  </w:rPrChange>
                </w:rPr>
                <w:delText>Výzvy pri poskytovaní informačno-poradenských služieb</w:delText>
              </w:r>
              <w:r w:rsidDel="00BD1A65">
                <w:rPr>
                  <w:noProof/>
                  <w:webHidden/>
                </w:rPr>
                <w:tab/>
                <w:delText>13</w:delText>
              </w:r>
            </w:del>
          </w:ins>
        </w:p>
        <w:p w:rsidR="0000791C" w:rsidDel="00BD1A65" w:rsidRDefault="0000791C">
          <w:pPr>
            <w:pStyle w:val="Obsah3"/>
            <w:tabs>
              <w:tab w:val="left" w:pos="1100"/>
              <w:tab w:val="right" w:leader="dot" w:pos="9062"/>
            </w:tabs>
            <w:rPr>
              <w:ins w:id="508" w:author="Autor"/>
              <w:del w:id="509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510" w:author="Autor">
            <w:del w:id="511" w:author="Autor">
              <w:r w:rsidRPr="009B237C" w:rsidDel="00BD1A65">
                <w:rPr>
                  <w:noProof/>
                  <w:rPrChange w:id="512" w:author="Autor">
                    <w:rPr>
                      <w:rStyle w:val="Hypertextovprepojenie"/>
                      <w:noProof/>
                    </w:rPr>
                  </w:rPrChange>
                </w:rPr>
                <w:delText>7.1</w:delText>
              </w:r>
              <w:r w:rsidDel="00BD1A65"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  <w:tab/>
              </w:r>
              <w:r w:rsidRPr="009B237C" w:rsidDel="00BD1A65">
                <w:rPr>
                  <w:noProof/>
                  <w:rPrChange w:id="513" w:author="Autor">
                    <w:rPr>
                      <w:rStyle w:val="Hypertextovprepojenie"/>
                      <w:noProof/>
                    </w:rPr>
                  </w:rPrChange>
                </w:rPr>
                <w:delText>Podnety na zlepšenie od klientov a verejnosti</w:delText>
              </w:r>
              <w:r w:rsidDel="00BD1A65">
                <w:rPr>
                  <w:noProof/>
                  <w:webHidden/>
                </w:rPr>
                <w:tab/>
                <w:delText>13</w:delText>
              </w:r>
            </w:del>
          </w:ins>
        </w:p>
        <w:p w:rsidR="0000791C" w:rsidDel="00BD1A65" w:rsidRDefault="0000791C">
          <w:pPr>
            <w:pStyle w:val="Obsah3"/>
            <w:tabs>
              <w:tab w:val="left" w:pos="1100"/>
              <w:tab w:val="right" w:leader="dot" w:pos="9062"/>
            </w:tabs>
            <w:rPr>
              <w:ins w:id="514" w:author="Autor"/>
              <w:del w:id="515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516" w:author="Autor">
            <w:del w:id="517" w:author="Autor">
              <w:r w:rsidRPr="009B237C" w:rsidDel="00BD1A65">
                <w:rPr>
                  <w:noProof/>
                  <w:rPrChange w:id="518" w:author="Autor">
                    <w:rPr>
                      <w:rStyle w:val="Hypertextovprepojenie"/>
                      <w:noProof/>
                    </w:rPr>
                  </w:rPrChange>
                </w:rPr>
                <w:delText>7.2</w:delText>
              </w:r>
              <w:r w:rsidDel="00BD1A65"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  <w:tab/>
              </w:r>
              <w:r w:rsidRPr="009B237C" w:rsidDel="00BD1A65">
                <w:rPr>
                  <w:noProof/>
                  <w:rPrChange w:id="519" w:author="Autor">
                    <w:rPr>
                      <w:rStyle w:val="Hypertextovprepojenie"/>
                      <w:noProof/>
                    </w:rPr>
                  </w:rPrChange>
                </w:rPr>
                <w:delText>Inovatívne návrhy IPC</w:delText>
              </w:r>
              <w:r w:rsidDel="00BD1A65">
                <w:rPr>
                  <w:noProof/>
                  <w:webHidden/>
                </w:rPr>
                <w:tab/>
                <w:delText>14</w:delText>
              </w:r>
            </w:del>
          </w:ins>
        </w:p>
        <w:p w:rsidR="00C15361" w:rsidRDefault="009E422A">
          <w:r>
            <w:rPr>
              <w:b/>
              <w:bCs/>
            </w:rPr>
            <w:fldChar w:fldCharType="end"/>
          </w:r>
        </w:p>
      </w:sdtContent>
    </w:sdt>
    <w:p w:rsidR="00115848" w:rsidRDefault="0000791C">
      <w:pPr>
        <w:spacing w:after="200" w:line="276" w:lineRule="auto"/>
        <w:rPr>
          <w:b/>
        </w:rPr>
        <w:pPrChange w:id="520" w:author="Autor">
          <w:pPr>
            <w:jc w:val="both"/>
          </w:pPr>
        </w:pPrChange>
      </w:pPr>
      <w:ins w:id="521" w:author="Autor">
        <w:r>
          <w:rPr>
            <w:b/>
          </w:rPr>
          <w:br w:type="page"/>
        </w:r>
      </w:ins>
      <w:bookmarkStart w:id="522" w:name="_GoBack"/>
      <w:bookmarkEnd w:id="522"/>
    </w:p>
    <w:p w:rsidR="00115848" w:rsidRPr="00DD35D9" w:rsidRDefault="00115848" w:rsidP="00C15361">
      <w:pPr>
        <w:pStyle w:val="MPCKO1"/>
        <w:numPr>
          <w:ilvl w:val="0"/>
          <w:numId w:val="2"/>
        </w:numPr>
        <w:ind w:left="0" w:firstLine="0"/>
      </w:pPr>
      <w:bookmarkStart w:id="523" w:name="_Toc486832222"/>
      <w:r w:rsidRPr="00DD35D9">
        <w:lastRenderedPageBreak/>
        <w:t>Úvod</w:t>
      </w:r>
      <w:bookmarkEnd w:id="523"/>
    </w:p>
    <w:p w:rsidR="00115848" w:rsidRDefault="00115848" w:rsidP="00D966CD">
      <w:pPr>
        <w:jc w:val="both"/>
      </w:pPr>
    </w:p>
    <w:p w:rsidR="00115848" w:rsidRPr="00DD35D9" w:rsidRDefault="00115848" w:rsidP="00C15361">
      <w:pPr>
        <w:pStyle w:val="MPCKO1"/>
        <w:numPr>
          <w:ilvl w:val="0"/>
          <w:numId w:val="2"/>
        </w:numPr>
        <w:ind w:left="0" w:firstLine="0"/>
      </w:pPr>
      <w:bookmarkStart w:id="524" w:name="_Toc486832223"/>
      <w:r w:rsidRPr="00DD35D9">
        <w:t>Základné informácie o</w:t>
      </w:r>
      <w:r w:rsidR="00DD35D9" w:rsidRPr="00DD35D9">
        <w:t> </w:t>
      </w:r>
      <w:r w:rsidRPr="00DD35D9">
        <w:t>informačno</w:t>
      </w:r>
      <w:r w:rsidR="00DD35D9" w:rsidRPr="00DD35D9">
        <w:t>-</w:t>
      </w:r>
      <w:r w:rsidRPr="00DD35D9">
        <w:t>poradenskom centre</w:t>
      </w:r>
      <w:bookmarkEnd w:id="524"/>
    </w:p>
    <w:p w:rsidR="00115848" w:rsidRDefault="00115848" w:rsidP="00D966CD">
      <w:pPr>
        <w:jc w:val="both"/>
      </w:pPr>
    </w:p>
    <w:p w:rsidR="00115848" w:rsidRDefault="00115848" w:rsidP="00D966CD">
      <w:pPr>
        <w:jc w:val="both"/>
      </w:pPr>
      <w:r w:rsidRPr="00115848">
        <w:t>Zriaďovateľ IPC:</w:t>
      </w:r>
    </w:p>
    <w:p w:rsidR="00115848" w:rsidRDefault="00115848" w:rsidP="00D966CD">
      <w:pPr>
        <w:jc w:val="both"/>
      </w:pPr>
      <w:r>
        <w:t>Sídlo IPC:</w:t>
      </w:r>
    </w:p>
    <w:p w:rsidR="00115848" w:rsidRDefault="00115848" w:rsidP="00D966CD">
      <w:pPr>
        <w:jc w:val="both"/>
      </w:pPr>
      <w:r>
        <w:t>Kontakt</w:t>
      </w:r>
      <w:r w:rsidR="0059259F">
        <w:t>né údaje:</w:t>
      </w:r>
    </w:p>
    <w:p w:rsidR="00115848" w:rsidRDefault="00FA0DB8" w:rsidP="00D966CD">
      <w:pPr>
        <w:jc w:val="both"/>
      </w:pPr>
      <w:r>
        <w:t xml:space="preserve">Meno </w:t>
      </w:r>
      <w:del w:id="525" w:author="Autor">
        <w:r>
          <w:delText>vedúceho</w:delText>
        </w:r>
      </w:del>
      <w:ins w:id="526" w:author="Autor">
        <w:r w:rsidR="00AB5C48">
          <w:t>koordinátora</w:t>
        </w:r>
      </w:ins>
      <w:r w:rsidR="00AB5C48">
        <w:t xml:space="preserve"> </w:t>
      </w:r>
      <w:r>
        <w:t>IPC</w:t>
      </w:r>
      <w:r w:rsidR="003F6DA8">
        <w:t>:</w:t>
      </w:r>
    </w:p>
    <w:p w:rsidR="00115848" w:rsidRDefault="00115848" w:rsidP="00D966CD">
      <w:pPr>
        <w:jc w:val="both"/>
        <w:rPr>
          <w:del w:id="527" w:author="Autor"/>
        </w:rPr>
      </w:pPr>
      <w:bookmarkStart w:id="528" w:name="_Toc486832224"/>
      <w:bookmarkEnd w:id="528"/>
    </w:p>
    <w:p w:rsidR="00D966CD" w:rsidRPr="00C15361" w:rsidRDefault="00D966CD" w:rsidP="00C15361">
      <w:pPr>
        <w:pStyle w:val="MPCKO2"/>
        <w:numPr>
          <w:ilvl w:val="1"/>
          <w:numId w:val="2"/>
        </w:numPr>
        <w:ind w:left="0" w:firstLine="0"/>
        <w:rPr>
          <w:ins w:id="529" w:author="Autor"/>
          <w:rStyle w:val="hps"/>
        </w:rPr>
      </w:pPr>
      <w:bookmarkStart w:id="530" w:name="_Toc486832225"/>
      <w:r w:rsidRPr="00C15361">
        <w:rPr>
          <w:rStyle w:val="hps"/>
        </w:rPr>
        <w:t>Personálne zabezpečenie IPC</w:t>
      </w:r>
      <w:bookmarkEnd w:id="530"/>
    </w:p>
    <w:p w:rsidR="006239CB" w:rsidRPr="00452FBD" w:rsidRDefault="006239CB">
      <w:pPr>
        <w:jc w:val="both"/>
        <w:rPr>
          <w:rPrChange w:id="531" w:author="Autor">
            <w:rPr>
              <w:rStyle w:val="hps"/>
              <w:rFonts w:asciiTheme="majorHAnsi" w:hAnsiTheme="majorHAnsi"/>
              <w:sz w:val="28"/>
              <w:szCs w:val="28"/>
              <w:lang w:eastAsia="sk-SK"/>
            </w:rPr>
          </w:rPrChange>
        </w:rPr>
        <w:pPrChange w:id="532" w:author="Autor">
          <w:pPr>
            <w:pStyle w:val="MPCKO2"/>
            <w:numPr>
              <w:ilvl w:val="1"/>
              <w:numId w:val="2"/>
            </w:numPr>
            <w:ind w:left="5606" w:hanging="360"/>
          </w:pPr>
        </w:pPrChange>
      </w:pPr>
    </w:p>
    <w:p w:rsidR="00C36CA8" w:rsidRPr="005B1E19" w:rsidRDefault="00C36CA8" w:rsidP="00B31823">
      <w:pPr>
        <w:jc w:val="both"/>
      </w:pPr>
      <w:r w:rsidRPr="00D966CD">
        <w:t xml:space="preserve">Počet zamestnancov IPC: </w:t>
      </w:r>
      <w:r w:rsidR="008E3073">
        <w:rPr>
          <w:i/>
        </w:rPr>
        <w:t>[</w:t>
      </w:r>
      <w:r w:rsidRPr="005B1E19">
        <w:rPr>
          <w:i/>
        </w:rPr>
        <w:t>k poslednému mesiacu obdobia, za ktoré sa správa predkladá</w:t>
      </w:r>
      <w:r w:rsidR="00310C0E">
        <w:rPr>
          <w:i/>
        </w:rPr>
        <w:t>]</w:t>
      </w:r>
    </w:p>
    <w:p w:rsidR="00B154E1" w:rsidRPr="005B1E19" w:rsidRDefault="00B154E1" w:rsidP="00D966CD">
      <w:pPr>
        <w:jc w:val="both"/>
        <w:rPr>
          <w:i/>
        </w:rPr>
      </w:pPr>
      <w:r w:rsidRPr="008E3073">
        <w:t>Výber zamestnancov IPC:</w:t>
      </w:r>
      <w:r w:rsidRPr="005B1E19">
        <w:rPr>
          <w:i/>
        </w:rPr>
        <w:t xml:space="preserve"> </w:t>
      </w:r>
      <w:r w:rsidR="005B1E19">
        <w:rPr>
          <w:i/>
        </w:rPr>
        <w:t>[</w:t>
      </w:r>
      <w:r w:rsidRPr="005B1E19">
        <w:rPr>
          <w:i/>
        </w:rPr>
        <w:t>iba pri prvej polročnej a ročnej správe</w:t>
      </w:r>
      <w:r w:rsidR="00C36CA8" w:rsidRPr="005B1E19">
        <w:rPr>
          <w:i/>
        </w:rPr>
        <w:t xml:space="preserve"> + v prípade preobsadzovania pracovného miesta</w:t>
      </w:r>
      <w:r w:rsidRPr="005B1E19">
        <w:rPr>
          <w:i/>
        </w:rPr>
        <w:t xml:space="preserve"> – kedy sa uskutočnil výber, koľko </w:t>
      </w:r>
      <w:r w:rsidR="0059259F" w:rsidRPr="005B1E19">
        <w:rPr>
          <w:i/>
        </w:rPr>
        <w:t xml:space="preserve">uchádzačov </w:t>
      </w:r>
      <w:r w:rsidRPr="005B1E19">
        <w:rPr>
          <w:i/>
        </w:rPr>
        <w:t>sa zúčastnilo, prípadné problémy pri výbere, sťažnosti a ich riešenie a pod.</w:t>
      </w:r>
      <w:r w:rsidR="005B1E19">
        <w:rPr>
          <w:i/>
        </w:rPr>
        <w:t>]</w:t>
      </w:r>
      <w:r w:rsidRPr="005B1E19">
        <w:rPr>
          <w:i/>
        </w:rPr>
        <w:t xml:space="preserve"> </w:t>
      </w:r>
    </w:p>
    <w:p w:rsidR="00D966CD" w:rsidRPr="00C15361" w:rsidRDefault="00D966CD" w:rsidP="00C15361">
      <w:pPr>
        <w:pStyle w:val="MPCKO2"/>
        <w:numPr>
          <w:ilvl w:val="1"/>
          <w:numId w:val="2"/>
        </w:numPr>
        <w:ind w:left="0" w:firstLine="0"/>
        <w:rPr>
          <w:rStyle w:val="hps"/>
        </w:rPr>
      </w:pPr>
      <w:bookmarkStart w:id="533" w:name="_Toc486832226"/>
      <w:r w:rsidRPr="00C15361">
        <w:rPr>
          <w:rStyle w:val="hps"/>
        </w:rPr>
        <w:t>Prevádzkovo-technické zabezpečenie IPC</w:t>
      </w:r>
      <w:bookmarkEnd w:id="533"/>
    </w:p>
    <w:p w:rsidR="006239CB" w:rsidRDefault="006239CB" w:rsidP="00D966CD">
      <w:pPr>
        <w:jc w:val="both"/>
        <w:rPr>
          <w:ins w:id="534" w:author="Autor"/>
          <w:i/>
        </w:rPr>
      </w:pPr>
    </w:p>
    <w:p w:rsidR="00914C5D" w:rsidRDefault="005B1E19" w:rsidP="00D966CD">
      <w:pPr>
        <w:jc w:val="both"/>
        <w:rPr>
          <w:i/>
        </w:rPr>
      </w:pPr>
      <w:r w:rsidRPr="005B1E19">
        <w:rPr>
          <w:i/>
        </w:rPr>
        <w:t>[</w:t>
      </w:r>
      <w:r w:rsidR="00DD35D9" w:rsidRPr="005B1E19">
        <w:rPr>
          <w:i/>
        </w:rPr>
        <w:t>kde je umiestnené IPC (napr. poschodie, dopravná dostupnosť</w:t>
      </w:r>
      <w:r w:rsidR="00D966CD" w:rsidRPr="005B1E19">
        <w:rPr>
          <w:i/>
        </w:rPr>
        <w:t>, parkovanie</w:t>
      </w:r>
      <w:r w:rsidR="00DD35D9" w:rsidRPr="005B1E19">
        <w:rPr>
          <w:i/>
        </w:rPr>
        <w:t>), aké má technické vybavenie, informácia o disponibilnej zasadačke,</w:t>
      </w:r>
      <w:r w:rsidR="00F30011" w:rsidRPr="005B1E19">
        <w:rPr>
          <w:i/>
        </w:rPr>
        <w:t xml:space="preserve"> materiály, ktoré majú k dispozícii, najmä poskytnuté zo strany RO, prípadne koľko ich rozdali</w:t>
      </w:r>
      <w:r w:rsidR="0059259F" w:rsidRPr="005B1E19">
        <w:rPr>
          <w:i/>
        </w:rPr>
        <w:t xml:space="preserve"> atď.</w:t>
      </w:r>
      <w:r w:rsidRPr="005B1E19">
        <w:rPr>
          <w:i/>
        </w:rPr>
        <w:t>]</w:t>
      </w:r>
    </w:p>
    <w:p w:rsidR="00914C5D" w:rsidRPr="00452FBD" w:rsidRDefault="00914C5D">
      <w:pPr>
        <w:pStyle w:val="MPCKO2"/>
        <w:numPr>
          <w:ilvl w:val="1"/>
          <w:numId w:val="2"/>
        </w:numPr>
        <w:ind w:left="0" w:firstLine="0"/>
        <w:rPr>
          <w:rStyle w:val="hps"/>
          <w:b w:val="0"/>
          <w:color w:val="auto"/>
          <w:sz w:val="24"/>
          <w:rPrChange w:id="535" w:author="Autor">
            <w:rPr>
              <w:rStyle w:val="hps"/>
              <w:rFonts w:asciiTheme="majorHAnsi" w:hAnsiTheme="majorHAnsi" w:cs="Times New Roman"/>
              <w:b w:val="0"/>
              <w:bCs w:val="0"/>
              <w:color w:val="auto"/>
              <w:sz w:val="24"/>
              <w:szCs w:val="24"/>
              <w:lang w:eastAsia="sk-SK"/>
            </w:rPr>
          </w:rPrChange>
        </w:rPr>
        <w:pPrChange w:id="536" w:author="Autor">
          <w:pPr>
            <w:pStyle w:val="MPCKO2"/>
            <w:numPr>
              <w:ilvl w:val="2"/>
              <w:numId w:val="2"/>
            </w:numPr>
            <w:ind w:left="1080" w:hanging="720"/>
          </w:pPr>
        </w:pPrChange>
      </w:pPr>
      <w:bookmarkStart w:id="537" w:name="_Toc486832227"/>
      <w:moveToRangeStart w:id="538" w:author="Autor" w:name="move478042592"/>
      <w:moveTo w:id="539" w:author="Autor">
        <w:r w:rsidRPr="00C15361">
          <w:rPr>
            <w:rStyle w:val="hps"/>
          </w:rPr>
          <w:t>Dostupnosť IPC</w:t>
        </w:r>
        <w:bookmarkEnd w:id="537"/>
        <w:r w:rsidRPr="00C15361">
          <w:rPr>
            <w:rStyle w:val="hps"/>
          </w:rPr>
          <w:t xml:space="preserve"> </w:t>
        </w:r>
      </w:moveTo>
    </w:p>
    <w:moveToRangeEnd w:id="538"/>
    <w:p w:rsidR="006239CB" w:rsidDel="00D265A0" w:rsidRDefault="006239CB" w:rsidP="00D966CD">
      <w:pPr>
        <w:jc w:val="both"/>
        <w:rPr>
          <w:ins w:id="540" w:author="Autor"/>
          <w:del w:id="541" w:author="Autor"/>
          <w:i/>
        </w:rPr>
      </w:pPr>
    </w:p>
    <w:p w:rsidR="00914C5D" w:rsidRPr="005B1E19" w:rsidDel="00DB5E30" w:rsidRDefault="00914C5D">
      <w:pPr>
        <w:jc w:val="both"/>
        <w:rPr>
          <w:del w:id="542" w:author="Autor"/>
          <w:i/>
        </w:rPr>
        <w:pPrChange w:id="543" w:author="Autor">
          <w:pPr>
            <w:pStyle w:val="Odsekzoznamu"/>
            <w:ind w:left="1080"/>
            <w:jc w:val="both"/>
          </w:pPr>
        </w:pPrChange>
      </w:pPr>
      <w:ins w:id="544" w:author="Autor">
        <w:del w:id="545" w:author="Autor">
          <w:r w:rsidRPr="00914C5D" w:rsidDel="00DB5E30">
            <w:rPr>
              <w:i/>
            </w:rPr>
            <w:delText>[otváracie hodiny, poskytovanie in</w:delText>
          </w:r>
          <w:r w:rsidR="001E16E0" w:rsidDel="00DB5E30">
            <w:rPr>
              <w:i/>
            </w:rPr>
            <w:delText>formácií mimo otváracích hodín]</w:delText>
          </w:r>
        </w:del>
      </w:ins>
      <w:moveToRangeStart w:id="546" w:author="Autor" w:name="move478042593"/>
    </w:p>
    <w:moveToRangeEnd w:id="546"/>
    <w:p w:rsidR="00145166" w:rsidRPr="005B1E19" w:rsidDel="00D265A0" w:rsidRDefault="00145166" w:rsidP="00D966CD">
      <w:pPr>
        <w:jc w:val="both"/>
        <w:rPr>
          <w:del w:id="547" w:author="Autor"/>
          <w:i/>
          <w:color w:val="4F81BD" w:themeColor="accent1"/>
        </w:rPr>
      </w:pPr>
    </w:p>
    <w:p w:rsidR="00DB5E30" w:rsidRDefault="00145166" w:rsidP="00DB5E30">
      <w:pPr>
        <w:pStyle w:val="MPCKO2"/>
        <w:rPr>
          <w:ins w:id="548" w:author="Autor"/>
          <w:i/>
        </w:rPr>
      </w:pPr>
      <w:del w:id="549" w:author="Autor">
        <w:r w:rsidRPr="00081772" w:rsidDel="00DB5E30">
          <w:rPr>
            <w:color w:val="1F497D" w:themeColor="text2"/>
            <w:szCs w:val="26"/>
          </w:rPr>
          <w:delText xml:space="preserve">2.3. </w:delText>
        </w:r>
        <w:r w:rsidRPr="007325EA" w:rsidDel="00DB5E30">
          <w:rPr>
            <w:rPrChange w:id="550" w:author="Autor">
              <w:rPr>
                <w:rFonts w:eastAsia="Times New Roman" w:cs="Times New Roman"/>
                <w:b w:val="0"/>
                <w:bCs w:val="0"/>
                <w:color w:val="1F497D" w:themeColor="text2"/>
                <w:sz w:val="24"/>
                <w:szCs w:val="26"/>
                <w:lang w:eastAsia="sk-SK"/>
              </w:rPr>
            </w:rPrChange>
          </w:rPr>
          <w:delText>Informácie o financovaní IPC</w:delText>
        </w:r>
      </w:del>
      <w:bookmarkStart w:id="551" w:name="_Toc486832228"/>
      <w:ins w:id="552" w:author="Autor">
        <w:r w:rsidR="00DB5E30" w:rsidRPr="00DB5E30">
          <w:rPr>
            <w:b w:val="0"/>
            <w:i/>
            <w:color w:val="auto"/>
            <w:sz w:val="24"/>
            <w:szCs w:val="24"/>
            <w:rPrChange w:id="553" w:author="Autor">
              <w:rPr>
                <w:rFonts w:eastAsia="Times New Roman" w:cs="Times New Roman"/>
                <w:b w:val="0"/>
                <w:bCs w:val="0"/>
                <w:i/>
                <w:color w:val="auto"/>
                <w:sz w:val="24"/>
                <w:szCs w:val="24"/>
                <w:lang w:eastAsia="sk-SK"/>
              </w:rPr>
            </w:rPrChange>
          </w:rPr>
          <w:t>[otváracie hodiny, poskytovanie informácií mimo otváracích hodín]</w:t>
        </w:r>
        <w:bookmarkEnd w:id="551"/>
      </w:ins>
    </w:p>
    <w:p w:rsidR="00DB5E30" w:rsidRPr="00081772" w:rsidRDefault="00DB5E30" w:rsidP="00DB5E30">
      <w:pPr>
        <w:pStyle w:val="MPCKO2"/>
        <w:numPr>
          <w:ilvl w:val="1"/>
          <w:numId w:val="2"/>
        </w:numPr>
        <w:ind w:left="0" w:firstLine="0"/>
        <w:rPr>
          <w:ins w:id="554" w:author="Autor"/>
          <w:color w:val="1F497D" w:themeColor="text2"/>
          <w:szCs w:val="26"/>
        </w:rPr>
      </w:pPr>
      <w:bookmarkStart w:id="555" w:name="_Toc486832229"/>
      <w:ins w:id="556" w:author="Autor">
        <w:r w:rsidRPr="00733743">
          <w:rPr>
            <w:rStyle w:val="hps"/>
          </w:rPr>
          <w:t>Informácie</w:t>
        </w:r>
        <w:r w:rsidRPr="00733743">
          <w:t xml:space="preserve"> o financovaní IPC</w:t>
        </w:r>
        <w:bookmarkEnd w:id="555"/>
      </w:ins>
    </w:p>
    <w:p w:rsidR="006239CB" w:rsidRDefault="006239CB" w:rsidP="00D966CD">
      <w:pPr>
        <w:jc w:val="both"/>
        <w:rPr>
          <w:ins w:id="557" w:author="Autor"/>
          <w:i/>
        </w:rPr>
      </w:pPr>
    </w:p>
    <w:p w:rsidR="00115848" w:rsidRDefault="00145166" w:rsidP="00D966CD">
      <w:pPr>
        <w:jc w:val="both"/>
        <w:rPr>
          <w:i/>
        </w:rPr>
      </w:pPr>
      <w:r w:rsidRPr="00C43DB8">
        <w:rPr>
          <w:i/>
        </w:rPr>
        <w:t xml:space="preserve"> [oprávnené ná</w:t>
      </w:r>
      <w:r w:rsidR="006239CB">
        <w:rPr>
          <w:i/>
        </w:rPr>
        <w:t>klady, vlastné zdroje, dary...]</w:t>
      </w:r>
    </w:p>
    <w:p w:rsidR="00E02D22" w:rsidRPr="00452FBD" w:rsidRDefault="00E02D22" w:rsidP="00D966CD">
      <w:pPr>
        <w:jc w:val="both"/>
        <w:rPr>
          <w:i/>
          <w:rPrChange w:id="558" w:author="Autor">
            <w:rPr>
              <w:sz w:val="26"/>
            </w:rPr>
          </w:rPrChange>
        </w:rPr>
      </w:pPr>
    </w:p>
    <w:p w:rsidR="00E02D22" w:rsidRPr="00CB661B" w:rsidRDefault="00330143" w:rsidP="00D966CD">
      <w:pPr>
        <w:jc w:val="both"/>
        <w:rPr>
          <w:ins w:id="559" w:author="Autor"/>
          <w:i/>
          <w:color w:val="365F91" w:themeColor="accent1" w:themeShade="BF"/>
        </w:rPr>
      </w:pPr>
      <w:ins w:id="560" w:author="Autor">
        <w:r>
          <w:rPr>
            <w:i/>
            <w:color w:val="365F91" w:themeColor="accent1" w:themeShade="BF"/>
          </w:rPr>
          <w:t>[tabuľku</w:t>
        </w:r>
        <w:r w:rsidR="00E02D22" w:rsidRPr="001F537D">
          <w:rPr>
            <w:i/>
            <w:color w:val="365F91" w:themeColor="accent1" w:themeShade="BF"/>
          </w:rPr>
          <w:t xml:space="preserve"> nižšie vypĺňa IPC na základe </w:t>
        </w:r>
        <w:r w:rsidR="00E02D22">
          <w:rPr>
            <w:i/>
            <w:color w:val="365F91" w:themeColor="accent1" w:themeShade="BF"/>
          </w:rPr>
          <w:t>čerpaných výdavkov v súlade s rozpočtom projektu</w:t>
        </w:r>
        <w:r w:rsidR="00E02D22" w:rsidRPr="001F537D">
          <w:rPr>
            <w:i/>
            <w:color w:val="365F91" w:themeColor="accent1" w:themeShade="BF"/>
          </w:rPr>
          <w:t>]</w:t>
        </w:r>
      </w:ins>
    </w:p>
    <w:p w:rsidR="006239CB" w:rsidRDefault="006239CB" w:rsidP="00D966CD">
      <w:pPr>
        <w:jc w:val="both"/>
        <w:rPr>
          <w:ins w:id="561" w:author="Autor"/>
          <w:sz w:val="26"/>
          <w:szCs w:val="26"/>
        </w:rPr>
      </w:pPr>
    </w:p>
    <w:tbl>
      <w:tblPr>
        <w:tblW w:w="880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61"/>
        <w:gridCol w:w="1843"/>
      </w:tblGrid>
      <w:tr w:rsidR="00E02D22" w:rsidRPr="00801D43" w:rsidTr="00E02D22">
        <w:trPr>
          <w:trHeight w:val="420"/>
          <w:ins w:id="562" w:author="Autor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E02D22" w:rsidRPr="00CB661B" w:rsidRDefault="00E02D22" w:rsidP="00330143">
            <w:pPr>
              <w:jc w:val="center"/>
              <w:rPr>
                <w:ins w:id="563" w:author="Autor"/>
                <w:b/>
                <w:i/>
                <w:color w:val="000000"/>
              </w:rPr>
            </w:pPr>
            <w:ins w:id="564" w:author="Autor">
              <w:r w:rsidRPr="00E02D22">
                <w:rPr>
                  <w:b/>
                  <w:i/>
                  <w:color w:val="000000"/>
                </w:rPr>
                <w:t xml:space="preserve">Čerpanie fin. prostriedkov </w:t>
              </w:r>
              <w:r>
                <w:rPr>
                  <w:i/>
                  <w:sz w:val="16"/>
                  <w:szCs w:val="16"/>
                </w:rPr>
                <w:t>k 31.12./30</w:t>
              </w:r>
              <w:r w:rsidRPr="004B75A3">
                <w:rPr>
                  <w:i/>
                  <w:sz w:val="16"/>
                  <w:szCs w:val="16"/>
                </w:rPr>
                <w:t>.6</w:t>
              </w:r>
              <w:r>
                <w:rPr>
                  <w:i/>
                  <w:sz w:val="16"/>
                  <w:szCs w:val="16"/>
                </w:rPr>
                <w:t>.</w:t>
              </w:r>
            </w:ins>
          </w:p>
        </w:tc>
      </w:tr>
      <w:tr w:rsidR="00E02D22" w:rsidRPr="00801D43" w:rsidTr="00E02D22">
        <w:trPr>
          <w:trHeight w:val="420"/>
          <w:ins w:id="565" w:author="Autor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:rsidR="00E02D22" w:rsidRPr="00801D43" w:rsidRDefault="00E02D22" w:rsidP="00330143">
            <w:pPr>
              <w:rPr>
                <w:ins w:id="566" w:author="Autor"/>
                <w:color w:val="000000"/>
              </w:rPr>
            </w:pPr>
            <w:ins w:id="567" w:author="Autor">
              <w:r w:rsidRPr="00801D43">
                <w:rPr>
                  <w:color w:val="000000"/>
                  <w:sz w:val="22"/>
                </w:rPr>
                <w:t>Účel výdavku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E02D22" w:rsidRPr="00801D43" w:rsidRDefault="00330143">
            <w:pPr>
              <w:rPr>
                <w:ins w:id="568" w:author="Autor"/>
                <w:color w:val="000000"/>
              </w:rPr>
            </w:pPr>
            <w:ins w:id="569" w:author="Autor">
              <w:r>
                <w:rPr>
                  <w:color w:val="000000"/>
                  <w:sz w:val="22"/>
                </w:rPr>
                <w:t xml:space="preserve">Výška výdavku </w:t>
              </w:r>
              <w:r w:rsidR="00E02D22" w:rsidRPr="00801D43">
                <w:rPr>
                  <w:color w:val="000000"/>
                  <w:sz w:val="22"/>
                </w:rPr>
                <w:t>v EUR</w:t>
              </w:r>
            </w:ins>
          </w:p>
        </w:tc>
      </w:tr>
      <w:tr w:rsidR="00E02D22" w:rsidRPr="00801D43" w:rsidTr="00E02D22">
        <w:trPr>
          <w:trHeight w:val="420"/>
          <w:ins w:id="570" w:author="Autor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D22" w:rsidRPr="00801D43" w:rsidRDefault="00E02D22" w:rsidP="00330143">
            <w:pPr>
              <w:rPr>
                <w:ins w:id="571" w:author="Autor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D22" w:rsidRPr="00801D43" w:rsidRDefault="00E02D22">
            <w:pPr>
              <w:rPr>
                <w:ins w:id="572" w:author="Autor"/>
                <w:color w:val="000000"/>
              </w:rPr>
            </w:pPr>
          </w:p>
        </w:tc>
      </w:tr>
      <w:tr w:rsidR="00E02D22" w:rsidRPr="00801D43" w:rsidTr="00E02D22">
        <w:trPr>
          <w:trHeight w:val="420"/>
          <w:ins w:id="573" w:author="Autor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D22" w:rsidRPr="00801D43" w:rsidRDefault="00E02D22" w:rsidP="00330143">
            <w:pPr>
              <w:rPr>
                <w:ins w:id="574" w:author="Autor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D22" w:rsidRPr="00801D43" w:rsidRDefault="00E02D22">
            <w:pPr>
              <w:rPr>
                <w:ins w:id="575" w:author="Autor"/>
                <w:color w:val="000000"/>
              </w:rPr>
            </w:pPr>
          </w:p>
        </w:tc>
      </w:tr>
      <w:tr w:rsidR="00E02D22" w:rsidRPr="00801D43" w:rsidTr="00E02D22">
        <w:trPr>
          <w:trHeight w:val="420"/>
          <w:ins w:id="576" w:author="Autor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D22" w:rsidRPr="00801D43" w:rsidRDefault="00E02D22" w:rsidP="00330143">
            <w:pPr>
              <w:rPr>
                <w:ins w:id="577" w:author="Autor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D22" w:rsidRPr="00801D43" w:rsidRDefault="00E02D22">
            <w:pPr>
              <w:rPr>
                <w:ins w:id="578" w:author="Autor"/>
                <w:color w:val="000000"/>
              </w:rPr>
            </w:pPr>
          </w:p>
        </w:tc>
      </w:tr>
      <w:tr w:rsidR="00E02D22" w:rsidRPr="00801D43" w:rsidTr="00E02D22">
        <w:trPr>
          <w:trHeight w:val="420"/>
          <w:ins w:id="579" w:author="Autor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D22" w:rsidRPr="00801D43" w:rsidRDefault="00E02D22" w:rsidP="00330143">
            <w:pPr>
              <w:rPr>
                <w:ins w:id="580" w:author="Autor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D22" w:rsidRPr="00801D43" w:rsidRDefault="00E02D22">
            <w:pPr>
              <w:rPr>
                <w:ins w:id="581" w:author="Autor"/>
                <w:color w:val="000000"/>
              </w:rPr>
            </w:pPr>
          </w:p>
        </w:tc>
      </w:tr>
    </w:tbl>
    <w:p w:rsidR="006239CB" w:rsidRDefault="006239CB" w:rsidP="00D966CD">
      <w:pPr>
        <w:jc w:val="both"/>
        <w:rPr>
          <w:ins w:id="582" w:author="Autor"/>
          <w:sz w:val="26"/>
          <w:szCs w:val="26"/>
        </w:rPr>
      </w:pPr>
    </w:p>
    <w:p w:rsidR="003A2D92" w:rsidRPr="00C43DB8" w:rsidRDefault="003A2D92" w:rsidP="00D966CD">
      <w:pPr>
        <w:jc w:val="both"/>
        <w:rPr>
          <w:ins w:id="583" w:author="Autor"/>
          <w:sz w:val="26"/>
          <w:szCs w:val="26"/>
        </w:rPr>
      </w:pPr>
    </w:p>
    <w:p w:rsidR="00B31823" w:rsidRDefault="009D1CF6" w:rsidP="00B31823">
      <w:pPr>
        <w:pStyle w:val="MPCKO1"/>
        <w:numPr>
          <w:ilvl w:val="0"/>
          <w:numId w:val="2"/>
        </w:numPr>
        <w:ind w:left="0" w:firstLine="0"/>
        <w:rPr>
          <w:rStyle w:val="hps"/>
        </w:rPr>
      </w:pPr>
      <w:bookmarkStart w:id="584" w:name="_Toc486832230"/>
      <w:r w:rsidRPr="00C15361">
        <w:t>I</w:t>
      </w:r>
      <w:r w:rsidR="00DD35D9" w:rsidRPr="00C15361">
        <w:t>nformačno-poradensk</w:t>
      </w:r>
      <w:r w:rsidRPr="00C15361">
        <w:t>á</w:t>
      </w:r>
      <w:r w:rsidR="00DD35D9" w:rsidRPr="00C15361">
        <w:t xml:space="preserve"> </w:t>
      </w:r>
      <w:r w:rsidRPr="00C15361">
        <w:t>činnosť</w:t>
      </w:r>
      <w:bookmarkEnd w:id="584"/>
      <w:r w:rsidR="00DD35D9" w:rsidRPr="00C15361">
        <w:t xml:space="preserve"> </w:t>
      </w:r>
    </w:p>
    <w:p w:rsidR="00B31823" w:rsidRPr="00B31823" w:rsidRDefault="00B31823" w:rsidP="00B31823">
      <w:pPr>
        <w:jc w:val="both"/>
        <w:rPr>
          <w:del w:id="585" w:author="Autor"/>
          <w:i/>
        </w:rPr>
      </w:pPr>
      <w:del w:id="586" w:author="Autor">
        <w:r w:rsidRPr="00B31823">
          <w:rPr>
            <w:i/>
          </w:rPr>
          <w:delText>[tam kde je to vhodné, doplnia sa grafy, percentuálne rozdelenie... ]</w:delText>
        </w:r>
        <w:bookmarkStart w:id="587" w:name="_Toc486832231"/>
        <w:bookmarkEnd w:id="587"/>
      </w:del>
    </w:p>
    <w:p w:rsidR="00290C61" w:rsidRDefault="00115848" w:rsidP="00290C61">
      <w:pPr>
        <w:pStyle w:val="MPCKO2"/>
        <w:numPr>
          <w:ilvl w:val="1"/>
          <w:numId w:val="2"/>
        </w:numPr>
        <w:ind w:left="0" w:firstLine="0"/>
        <w:rPr>
          <w:rStyle w:val="hps"/>
        </w:rPr>
      </w:pPr>
      <w:bookmarkStart w:id="588" w:name="_Toc486832232"/>
      <w:r w:rsidRPr="00C15361">
        <w:rPr>
          <w:rStyle w:val="hps"/>
        </w:rPr>
        <w:t>Poskytovanie konzultácií</w:t>
      </w:r>
      <w:bookmarkEnd w:id="588"/>
    </w:p>
    <w:p w:rsidR="00914C5D" w:rsidRPr="003D7731" w:rsidRDefault="00914C5D">
      <w:pPr>
        <w:pStyle w:val="MPCKO2"/>
        <w:rPr>
          <w:rStyle w:val="hps"/>
          <w:rFonts w:cs="Times New Roman"/>
          <w:b w:val="0"/>
          <w:bCs w:val="0"/>
          <w:color w:val="auto"/>
          <w:sz w:val="24"/>
          <w:lang w:eastAsia="sk-SK"/>
        </w:rPr>
        <w:pPrChange w:id="589" w:author="Autor">
          <w:pPr>
            <w:pStyle w:val="MPCKO2"/>
            <w:numPr>
              <w:ilvl w:val="2"/>
              <w:numId w:val="2"/>
            </w:numPr>
            <w:ind w:left="1080" w:hanging="720"/>
          </w:pPr>
        </w:pPrChange>
      </w:pPr>
      <w:moveFromRangeStart w:id="590" w:author="Autor" w:name="move478042592"/>
      <w:moveFrom w:id="591" w:author="Autor">
        <w:r w:rsidRPr="00C15361">
          <w:rPr>
            <w:rStyle w:val="hps"/>
          </w:rPr>
          <w:t xml:space="preserve">Dostupnosť IPC </w:t>
        </w:r>
      </w:moveFrom>
    </w:p>
    <w:p w:rsidR="00914C5D" w:rsidRPr="005B1E19" w:rsidRDefault="00914C5D">
      <w:pPr>
        <w:jc w:val="both"/>
        <w:rPr>
          <w:i/>
        </w:rPr>
        <w:pPrChange w:id="592" w:author="Autor">
          <w:pPr>
            <w:pStyle w:val="Odsekzoznamu"/>
            <w:ind w:left="1080"/>
            <w:jc w:val="both"/>
          </w:pPr>
        </w:pPrChange>
      </w:pPr>
      <w:moveFromRangeStart w:id="593" w:author="Autor" w:name="move478042593"/>
      <w:moveFromRangeEnd w:id="590"/>
      <w:moveFrom w:id="594" w:author="Autor">
        <w:r w:rsidRPr="00914C5D">
          <w:rPr>
            <w:i/>
          </w:rPr>
          <w:t>[otváracie hodiny, poskytovanie in</w:t>
        </w:r>
        <w:r w:rsidR="001E16E0">
          <w:rPr>
            <w:i/>
          </w:rPr>
          <w:t>formácií mimo otváracích hodín]</w:t>
        </w:r>
      </w:moveFrom>
    </w:p>
    <w:p w:rsidR="00731D63" w:rsidRPr="00C15361" w:rsidRDefault="00731D63" w:rsidP="00C15361">
      <w:pPr>
        <w:pStyle w:val="MPCKO2"/>
        <w:numPr>
          <w:ilvl w:val="2"/>
          <w:numId w:val="2"/>
        </w:numPr>
        <w:rPr>
          <w:del w:id="595" w:author="Autor"/>
          <w:rStyle w:val="hps"/>
        </w:rPr>
      </w:pPr>
      <w:bookmarkStart w:id="596" w:name="_Toc484014017"/>
      <w:moveFromRangeEnd w:id="593"/>
      <w:del w:id="597" w:author="Autor">
        <w:r w:rsidRPr="00C15361">
          <w:rPr>
            <w:rStyle w:val="hps"/>
          </w:rPr>
          <w:delText>Osobné konzultácie</w:delText>
        </w:r>
        <w:bookmarkEnd w:id="596"/>
      </w:del>
    </w:p>
    <w:p w:rsidR="00115848" w:rsidRPr="00C43DB8" w:rsidRDefault="00115848" w:rsidP="00731D63">
      <w:pPr>
        <w:pStyle w:val="Odsekzoznamu"/>
        <w:numPr>
          <w:ilvl w:val="1"/>
          <w:numId w:val="1"/>
        </w:numPr>
        <w:jc w:val="both"/>
        <w:rPr>
          <w:del w:id="598" w:author="Autor"/>
          <w:i/>
        </w:rPr>
      </w:pPr>
      <w:del w:id="599" w:author="Autor">
        <w:r w:rsidRPr="00C43DB8">
          <w:rPr>
            <w:i/>
          </w:rPr>
          <w:delText>Počet poskytnutých osobných konzultácií</w:delText>
        </w:r>
      </w:del>
    </w:p>
    <w:p w:rsidR="00731D63" w:rsidRPr="00C43DB8" w:rsidRDefault="00115848" w:rsidP="00731D63">
      <w:pPr>
        <w:pStyle w:val="Odsekzoznamu"/>
        <w:numPr>
          <w:ilvl w:val="1"/>
          <w:numId w:val="1"/>
        </w:numPr>
        <w:jc w:val="both"/>
        <w:rPr>
          <w:del w:id="600" w:author="Autor"/>
          <w:i/>
        </w:rPr>
      </w:pPr>
      <w:del w:id="601" w:author="Autor">
        <w:r w:rsidRPr="00C43DB8">
          <w:rPr>
            <w:i/>
          </w:rPr>
          <w:delText xml:space="preserve">Štruktúra účastníkov osobných konzultácií </w:delText>
        </w:r>
        <w:r w:rsidR="00731D63" w:rsidRPr="00C43DB8">
          <w:rPr>
            <w:i/>
          </w:rPr>
          <w:delText xml:space="preserve">- </w:delText>
        </w:r>
        <w:r w:rsidRPr="00C43DB8">
          <w:rPr>
            <w:i/>
          </w:rPr>
          <w:delText>potenciálny žiadatelia, žiadatelia, prijímatelia, odborná verejnosť, študenti a pod.</w:delText>
        </w:r>
        <w:r w:rsidR="00DD35D9" w:rsidRPr="00C43DB8">
          <w:rPr>
            <w:i/>
          </w:rPr>
          <w:delText>, delenie podľa operačných programov</w:delText>
        </w:r>
      </w:del>
    </w:p>
    <w:p w:rsidR="009168E7" w:rsidRDefault="009168E7" w:rsidP="009168E7">
      <w:pPr>
        <w:jc w:val="both"/>
        <w:rPr>
          <w:ins w:id="602" w:author="Autor"/>
          <w:i/>
        </w:rPr>
      </w:pPr>
    </w:p>
    <w:p w:rsidR="00290C61" w:rsidRPr="001F537D" w:rsidRDefault="009168E7" w:rsidP="006239CB">
      <w:pPr>
        <w:jc w:val="both"/>
        <w:rPr>
          <w:ins w:id="603" w:author="Autor"/>
          <w:i/>
          <w:color w:val="365F91" w:themeColor="accent1" w:themeShade="BF"/>
        </w:rPr>
      </w:pPr>
      <w:ins w:id="604" w:author="Autor">
        <w:r w:rsidRPr="001F537D">
          <w:rPr>
            <w:i/>
            <w:color w:val="365F91" w:themeColor="accent1" w:themeShade="BF"/>
          </w:rPr>
          <w:t>[tabuľky nižšie vypĺňa IPC na základe údajov uvedených v databáze na hárku „Poskytovanie poradenstva IPC o EŠIF“</w:t>
        </w:r>
        <w:r w:rsidR="006239CB" w:rsidRPr="001F537D">
          <w:rPr>
            <w:i/>
            <w:color w:val="365F91" w:themeColor="accent1" w:themeShade="BF"/>
          </w:rPr>
          <w:t>]</w:t>
        </w:r>
      </w:ins>
    </w:p>
    <w:p w:rsidR="006239CB" w:rsidRPr="006239CB" w:rsidRDefault="006239CB" w:rsidP="006239CB">
      <w:pPr>
        <w:jc w:val="both"/>
        <w:rPr>
          <w:ins w:id="605" w:author="Autor"/>
          <w:rStyle w:val="hps"/>
          <w:i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62"/>
        <w:gridCol w:w="1129"/>
        <w:gridCol w:w="1129"/>
        <w:gridCol w:w="1130"/>
        <w:gridCol w:w="1130"/>
        <w:gridCol w:w="1130"/>
        <w:gridCol w:w="1130"/>
        <w:gridCol w:w="1148"/>
      </w:tblGrid>
      <w:tr w:rsidR="00100701" w:rsidTr="00353000">
        <w:trPr>
          <w:ins w:id="606" w:author="Autor"/>
        </w:trPr>
        <w:tc>
          <w:tcPr>
            <w:tcW w:w="9288" w:type="dxa"/>
            <w:gridSpan w:val="8"/>
            <w:vAlign w:val="center"/>
          </w:tcPr>
          <w:p w:rsidR="00100701" w:rsidRPr="00100701" w:rsidRDefault="00100701" w:rsidP="00100701">
            <w:pPr>
              <w:jc w:val="center"/>
              <w:rPr>
                <w:ins w:id="607" w:author="Autor"/>
                <w:b/>
                <w:i/>
              </w:rPr>
            </w:pPr>
            <w:ins w:id="608" w:author="Autor">
              <w:r w:rsidRPr="00100701">
                <w:rPr>
                  <w:b/>
                  <w:i/>
                </w:rPr>
                <w:t xml:space="preserve">Počet poskytnutých konzultácií </w:t>
              </w:r>
              <w:r>
                <w:rPr>
                  <w:b/>
                  <w:i/>
                </w:rPr>
                <w:t>- súhrnne</w:t>
              </w:r>
            </w:ins>
          </w:p>
        </w:tc>
      </w:tr>
      <w:tr w:rsidR="00733C8D" w:rsidTr="00100701">
        <w:trPr>
          <w:ins w:id="609" w:author="Autor"/>
        </w:trPr>
        <w:tc>
          <w:tcPr>
            <w:tcW w:w="1362" w:type="dxa"/>
            <w:vAlign w:val="center"/>
          </w:tcPr>
          <w:p w:rsidR="00733C8D" w:rsidRPr="0000791C" w:rsidRDefault="00733C8D" w:rsidP="0000791C">
            <w:pPr>
              <w:rPr>
                <w:ins w:id="610" w:author="Autor"/>
                <w:rStyle w:val="hps"/>
              </w:rPr>
            </w:pPr>
            <w:ins w:id="611" w:author="Autor">
              <w:r w:rsidRPr="0000791C">
                <w:rPr>
                  <w:rStyle w:val="hps"/>
                </w:rPr>
                <w:t>Forma konzultácie</w:t>
              </w:r>
            </w:ins>
          </w:p>
        </w:tc>
        <w:tc>
          <w:tcPr>
            <w:tcW w:w="1129" w:type="dxa"/>
            <w:vAlign w:val="center"/>
          </w:tcPr>
          <w:p w:rsidR="00733C8D" w:rsidRPr="0063168F" w:rsidRDefault="00733C8D" w:rsidP="00733C8D">
            <w:pPr>
              <w:ind w:left="56"/>
              <w:jc w:val="center"/>
              <w:rPr>
                <w:ins w:id="612" w:author="Autor"/>
              </w:rPr>
            </w:pPr>
            <w:ins w:id="613" w:author="Autor">
              <w:r w:rsidRPr="00733C8D">
                <w:t>1. mes.</w:t>
              </w:r>
            </w:ins>
          </w:p>
        </w:tc>
        <w:tc>
          <w:tcPr>
            <w:tcW w:w="1129" w:type="dxa"/>
            <w:vAlign w:val="center"/>
          </w:tcPr>
          <w:p w:rsidR="00733C8D" w:rsidRPr="0063168F" w:rsidRDefault="00733C8D" w:rsidP="00733C8D">
            <w:pPr>
              <w:ind w:left="56"/>
              <w:jc w:val="center"/>
              <w:rPr>
                <w:ins w:id="614" w:author="Autor"/>
              </w:rPr>
            </w:pPr>
            <w:ins w:id="615" w:author="Autor">
              <w:r w:rsidRPr="00FD0CF2">
                <w:t>2. mes.</w:t>
              </w:r>
            </w:ins>
          </w:p>
        </w:tc>
        <w:tc>
          <w:tcPr>
            <w:tcW w:w="1130" w:type="dxa"/>
            <w:vAlign w:val="center"/>
          </w:tcPr>
          <w:p w:rsidR="00733C8D" w:rsidRPr="0063168F" w:rsidRDefault="00733C8D" w:rsidP="00733C8D">
            <w:pPr>
              <w:ind w:left="56"/>
              <w:jc w:val="center"/>
              <w:rPr>
                <w:ins w:id="616" w:author="Autor"/>
              </w:rPr>
            </w:pPr>
            <w:ins w:id="617" w:author="Autor">
              <w:r w:rsidRPr="00FD0CF2">
                <w:t>3. mes.</w:t>
              </w:r>
            </w:ins>
          </w:p>
        </w:tc>
        <w:tc>
          <w:tcPr>
            <w:tcW w:w="1130" w:type="dxa"/>
            <w:vAlign w:val="center"/>
          </w:tcPr>
          <w:p w:rsidR="00733C8D" w:rsidRPr="0063168F" w:rsidRDefault="00733C8D" w:rsidP="00733C8D">
            <w:pPr>
              <w:ind w:left="56"/>
              <w:jc w:val="center"/>
              <w:rPr>
                <w:ins w:id="618" w:author="Autor"/>
              </w:rPr>
            </w:pPr>
            <w:ins w:id="619" w:author="Autor">
              <w:r w:rsidRPr="00FD0CF2">
                <w:t>4. mes.</w:t>
              </w:r>
            </w:ins>
          </w:p>
        </w:tc>
        <w:tc>
          <w:tcPr>
            <w:tcW w:w="1130" w:type="dxa"/>
            <w:vAlign w:val="center"/>
          </w:tcPr>
          <w:p w:rsidR="00733C8D" w:rsidRPr="0063168F" w:rsidRDefault="00733C8D" w:rsidP="00733C8D">
            <w:pPr>
              <w:ind w:left="56"/>
              <w:jc w:val="center"/>
              <w:rPr>
                <w:ins w:id="620" w:author="Autor"/>
              </w:rPr>
            </w:pPr>
            <w:ins w:id="621" w:author="Autor">
              <w:r w:rsidRPr="00FD0CF2">
                <w:t>5. mes.</w:t>
              </w:r>
            </w:ins>
          </w:p>
        </w:tc>
        <w:tc>
          <w:tcPr>
            <w:tcW w:w="1130" w:type="dxa"/>
            <w:vAlign w:val="center"/>
          </w:tcPr>
          <w:p w:rsidR="00733C8D" w:rsidRPr="0063168F" w:rsidRDefault="00733C8D" w:rsidP="00733C8D">
            <w:pPr>
              <w:ind w:left="56"/>
              <w:jc w:val="center"/>
              <w:rPr>
                <w:ins w:id="622" w:author="Autor"/>
              </w:rPr>
            </w:pPr>
            <w:ins w:id="623" w:author="Autor">
              <w:r w:rsidRPr="00FD0CF2">
                <w:t>6. mes.</w:t>
              </w:r>
            </w:ins>
          </w:p>
        </w:tc>
        <w:tc>
          <w:tcPr>
            <w:tcW w:w="1148" w:type="dxa"/>
            <w:shd w:val="clear" w:color="auto" w:fill="95B3D7" w:themeFill="accent1" w:themeFillTint="99"/>
            <w:vAlign w:val="center"/>
          </w:tcPr>
          <w:p w:rsidR="00733C8D" w:rsidRPr="00290C61" w:rsidRDefault="00733C8D" w:rsidP="00290C61">
            <w:pPr>
              <w:jc w:val="center"/>
              <w:rPr>
                <w:ins w:id="624" w:author="Autor"/>
                <w:i/>
              </w:rPr>
            </w:pPr>
            <w:ins w:id="625" w:author="Autor">
              <w:r w:rsidRPr="00290C61">
                <w:rPr>
                  <w:i/>
                </w:rPr>
                <w:t>Spolu</w:t>
              </w:r>
              <w:r>
                <w:rPr>
                  <w:i/>
                </w:rPr>
                <w:t xml:space="preserve"> </w:t>
              </w:r>
              <w:r>
                <w:rPr>
                  <w:i/>
                  <w:sz w:val="16"/>
                  <w:szCs w:val="16"/>
                </w:rPr>
                <w:t>k 31.12./30</w:t>
              </w:r>
              <w:r w:rsidRPr="004B75A3">
                <w:rPr>
                  <w:i/>
                  <w:sz w:val="16"/>
                  <w:szCs w:val="16"/>
                </w:rPr>
                <w:t>.6</w:t>
              </w:r>
              <w:r>
                <w:rPr>
                  <w:i/>
                  <w:sz w:val="16"/>
                  <w:szCs w:val="16"/>
                </w:rPr>
                <w:t>.</w:t>
              </w:r>
            </w:ins>
          </w:p>
        </w:tc>
      </w:tr>
      <w:tr w:rsidR="00A7458C" w:rsidTr="00100701">
        <w:trPr>
          <w:ins w:id="626" w:author="Autor"/>
        </w:trPr>
        <w:tc>
          <w:tcPr>
            <w:tcW w:w="1362" w:type="dxa"/>
            <w:vAlign w:val="center"/>
          </w:tcPr>
          <w:p w:rsidR="00290C61" w:rsidRPr="0000791C" w:rsidRDefault="00290C61" w:rsidP="0000791C">
            <w:pPr>
              <w:rPr>
                <w:ins w:id="627" w:author="Autor"/>
                <w:rStyle w:val="hps"/>
              </w:rPr>
            </w:pPr>
            <w:ins w:id="628" w:author="Autor">
              <w:r w:rsidRPr="0000791C">
                <w:rPr>
                  <w:rStyle w:val="hps"/>
                </w:rPr>
                <w:t>Osobné konzultácie</w:t>
              </w:r>
            </w:ins>
          </w:p>
        </w:tc>
        <w:tc>
          <w:tcPr>
            <w:tcW w:w="1129" w:type="dxa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ins w:id="629" w:author="Autor"/>
                <w:rStyle w:val="hps"/>
              </w:rPr>
            </w:pPr>
          </w:p>
        </w:tc>
        <w:tc>
          <w:tcPr>
            <w:tcW w:w="1129" w:type="dxa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ins w:id="630" w:author="Autor"/>
                <w:rStyle w:val="hps"/>
              </w:rPr>
            </w:pPr>
          </w:p>
        </w:tc>
        <w:tc>
          <w:tcPr>
            <w:tcW w:w="1130" w:type="dxa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ins w:id="631" w:author="Autor"/>
                <w:rStyle w:val="hps"/>
              </w:rPr>
            </w:pPr>
          </w:p>
        </w:tc>
        <w:tc>
          <w:tcPr>
            <w:tcW w:w="1130" w:type="dxa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ins w:id="632" w:author="Autor"/>
                <w:rStyle w:val="hps"/>
              </w:rPr>
            </w:pPr>
          </w:p>
        </w:tc>
        <w:tc>
          <w:tcPr>
            <w:tcW w:w="1130" w:type="dxa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ins w:id="633" w:author="Autor"/>
                <w:rStyle w:val="hps"/>
              </w:rPr>
            </w:pPr>
          </w:p>
        </w:tc>
        <w:tc>
          <w:tcPr>
            <w:tcW w:w="1130" w:type="dxa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ins w:id="634" w:author="Autor"/>
                <w:rStyle w:val="hps"/>
              </w:rPr>
            </w:pPr>
          </w:p>
        </w:tc>
        <w:tc>
          <w:tcPr>
            <w:tcW w:w="1148" w:type="dxa"/>
            <w:shd w:val="clear" w:color="auto" w:fill="95B3D7" w:themeFill="accent1" w:themeFillTint="99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ins w:id="635" w:author="Autor"/>
                <w:rStyle w:val="hps"/>
              </w:rPr>
            </w:pPr>
          </w:p>
        </w:tc>
      </w:tr>
      <w:tr w:rsidR="00A7458C" w:rsidTr="00100701">
        <w:trPr>
          <w:ins w:id="636" w:author="Autor"/>
        </w:trPr>
        <w:tc>
          <w:tcPr>
            <w:tcW w:w="1362" w:type="dxa"/>
            <w:vAlign w:val="center"/>
          </w:tcPr>
          <w:p w:rsidR="00290C61" w:rsidRPr="0000791C" w:rsidRDefault="00290C61" w:rsidP="0000791C">
            <w:pPr>
              <w:rPr>
                <w:ins w:id="637" w:author="Autor"/>
                <w:rStyle w:val="hps"/>
              </w:rPr>
            </w:pPr>
            <w:ins w:id="638" w:author="Autor">
              <w:r w:rsidRPr="0000791C">
                <w:rPr>
                  <w:rStyle w:val="hps"/>
                </w:rPr>
                <w:t>Telefonické konzultácie</w:t>
              </w:r>
            </w:ins>
          </w:p>
        </w:tc>
        <w:tc>
          <w:tcPr>
            <w:tcW w:w="1129" w:type="dxa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ins w:id="639" w:author="Autor"/>
                <w:rStyle w:val="hps"/>
              </w:rPr>
            </w:pPr>
          </w:p>
        </w:tc>
        <w:tc>
          <w:tcPr>
            <w:tcW w:w="1129" w:type="dxa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ins w:id="640" w:author="Autor"/>
                <w:rStyle w:val="hps"/>
              </w:rPr>
            </w:pPr>
          </w:p>
        </w:tc>
        <w:tc>
          <w:tcPr>
            <w:tcW w:w="1130" w:type="dxa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ins w:id="641" w:author="Autor"/>
                <w:rStyle w:val="hps"/>
              </w:rPr>
            </w:pPr>
          </w:p>
        </w:tc>
        <w:tc>
          <w:tcPr>
            <w:tcW w:w="1130" w:type="dxa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ins w:id="642" w:author="Autor"/>
                <w:rStyle w:val="hps"/>
              </w:rPr>
            </w:pPr>
          </w:p>
        </w:tc>
        <w:tc>
          <w:tcPr>
            <w:tcW w:w="1130" w:type="dxa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ins w:id="643" w:author="Autor"/>
                <w:rStyle w:val="hps"/>
              </w:rPr>
            </w:pPr>
          </w:p>
        </w:tc>
        <w:tc>
          <w:tcPr>
            <w:tcW w:w="1130" w:type="dxa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ins w:id="644" w:author="Autor"/>
                <w:rStyle w:val="hps"/>
              </w:rPr>
            </w:pPr>
          </w:p>
        </w:tc>
        <w:tc>
          <w:tcPr>
            <w:tcW w:w="1148" w:type="dxa"/>
            <w:shd w:val="clear" w:color="auto" w:fill="95B3D7" w:themeFill="accent1" w:themeFillTint="99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ins w:id="645" w:author="Autor"/>
                <w:rStyle w:val="hps"/>
              </w:rPr>
            </w:pPr>
          </w:p>
        </w:tc>
      </w:tr>
      <w:tr w:rsidR="00A7458C" w:rsidTr="00100701">
        <w:trPr>
          <w:ins w:id="646" w:author="Autor"/>
        </w:trPr>
        <w:tc>
          <w:tcPr>
            <w:tcW w:w="1362" w:type="dxa"/>
            <w:vAlign w:val="center"/>
          </w:tcPr>
          <w:p w:rsidR="00290C61" w:rsidRPr="0000791C" w:rsidRDefault="00290C61" w:rsidP="0000791C">
            <w:pPr>
              <w:rPr>
                <w:ins w:id="647" w:author="Autor"/>
                <w:rStyle w:val="hps"/>
              </w:rPr>
            </w:pPr>
            <w:ins w:id="648" w:author="Autor">
              <w:r w:rsidRPr="0000791C">
                <w:rPr>
                  <w:rStyle w:val="hps"/>
                </w:rPr>
                <w:t>E</w:t>
              </w:r>
              <w:r w:rsidR="00081772">
                <w:rPr>
                  <w:rStyle w:val="hps"/>
                </w:rPr>
                <w:t>-</w:t>
              </w:r>
              <w:r w:rsidRPr="0000791C">
                <w:rPr>
                  <w:rStyle w:val="hps"/>
                </w:rPr>
                <w:t>mailové konzultácie</w:t>
              </w:r>
            </w:ins>
          </w:p>
        </w:tc>
        <w:tc>
          <w:tcPr>
            <w:tcW w:w="1129" w:type="dxa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ins w:id="649" w:author="Autor"/>
                <w:rStyle w:val="hps"/>
              </w:rPr>
            </w:pPr>
          </w:p>
        </w:tc>
        <w:tc>
          <w:tcPr>
            <w:tcW w:w="1129" w:type="dxa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ins w:id="650" w:author="Autor"/>
                <w:rStyle w:val="hps"/>
              </w:rPr>
            </w:pPr>
          </w:p>
        </w:tc>
        <w:tc>
          <w:tcPr>
            <w:tcW w:w="1130" w:type="dxa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ins w:id="651" w:author="Autor"/>
                <w:rStyle w:val="hps"/>
              </w:rPr>
            </w:pPr>
          </w:p>
        </w:tc>
        <w:tc>
          <w:tcPr>
            <w:tcW w:w="1130" w:type="dxa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ins w:id="652" w:author="Autor"/>
                <w:rStyle w:val="hps"/>
              </w:rPr>
            </w:pPr>
          </w:p>
        </w:tc>
        <w:tc>
          <w:tcPr>
            <w:tcW w:w="1130" w:type="dxa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ins w:id="653" w:author="Autor"/>
                <w:rStyle w:val="hps"/>
              </w:rPr>
            </w:pPr>
          </w:p>
        </w:tc>
        <w:tc>
          <w:tcPr>
            <w:tcW w:w="1130" w:type="dxa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ins w:id="654" w:author="Autor"/>
                <w:rStyle w:val="hps"/>
              </w:rPr>
            </w:pPr>
          </w:p>
        </w:tc>
        <w:tc>
          <w:tcPr>
            <w:tcW w:w="1148" w:type="dxa"/>
            <w:shd w:val="clear" w:color="auto" w:fill="95B3D7" w:themeFill="accent1" w:themeFillTint="99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ins w:id="655" w:author="Autor"/>
                <w:rStyle w:val="hps"/>
              </w:rPr>
            </w:pPr>
          </w:p>
        </w:tc>
      </w:tr>
      <w:tr w:rsidR="00A7458C" w:rsidTr="00100701">
        <w:trPr>
          <w:ins w:id="656" w:author="Autor"/>
        </w:trPr>
        <w:tc>
          <w:tcPr>
            <w:tcW w:w="1362" w:type="dxa"/>
            <w:shd w:val="clear" w:color="auto" w:fill="95B3D7" w:themeFill="accent1" w:themeFillTint="99"/>
            <w:vAlign w:val="center"/>
          </w:tcPr>
          <w:p w:rsidR="00290C61" w:rsidRPr="0000791C" w:rsidRDefault="00A7458C" w:rsidP="0000791C">
            <w:pPr>
              <w:rPr>
                <w:ins w:id="657" w:author="Autor"/>
                <w:rStyle w:val="hps"/>
                <w:i/>
              </w:rPr>
            </w:pPr>
            <w:ins w:id="658" w:author="Autor">
              <w:r w:rsidRPr="0000791C">
                <w:rPr>
                  <w:rStyle w:val="hps"/>
                  <w:i/>
                </w:rPr>
                <w:t>Poskytnuté konzultácie s</w:t>
              </w:r>
              <w:r w:rsidR="00290C61" w:rsidRPr="0000791C">
                <w:rPr>
                  <w:rStyle w:val="hps"/>
                  <w:i/>
                </w:rPr>
                <w:t xml:space="preserve">polu </w:t>
              </w:r>
            </w:ins>
          </w:p>
        </w:tc>
        <w:tc>
          <w:tcPr>
            <w:tcW w:w="1129" w:type="dxa"/>
            <w:shd w:val="clear" w:color="auto" w:fill="95B3D7" w:themeFill="accent1" w:themeFillTint="99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ins w:id="659" w:author="Autor"/>
                <w:rStyle w:val="hps"/>
              </w:rPr>
            </w:pPr>
          </w:p>
        </w:tc>
        <w:tc>
          <w:tcPr>
            <w:tcW w:w="1129" w:type="dxa"/>
            <w:shd w:val="clear" w:color="auto" w:fill="95B3D7" w:themeFill="accent1" w:themeFillTint="99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ins w:id="660" w:author="Autor"/>
                <w:rStyle w:val="hps"/>
              </w:rPr>
            </w:pPr>
          </w:p>
        </w:tc>
        <w:tc>
          <w:tcPr>
            <w:tcW w:w="1130" w:type="dxa"/>
            <w:shd w:val="clear" w:color="auto" w:fill="95B3D7" w:themeFill="accent1" w:themeFillTint="99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ins w:id="661" w:author="Autor"/>
                <w:rStyle w:val="hps"/>
              </w:rPr>
            </w:pPr>
          </w:p>
        </w:tc>
        <w:tc>
          <w:tcPr>
            <w:tcW w:w="1130" w:type="dxa"/>
            <w:shd w:val="clear" w:color="auto" w:fill="95B3D7" w:themeFill="accent1" w:themeFillTint="99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ins w:id="662" w:author="Autor"/>
                <w:rStyle w:val="hps"/>
              </w:rPr>
            </w:pPr>
          </w:p>
        </w:tc>
        <w:tc>
          <w:tcPr>
            <w:tcW w:w="1130" w:type="dxa"/>
            <w:shd w:val="clear" w:color="auto" w:fill="95B3D7" w:themeFill="accent1" w:themeFillTint="99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ins w:id="663" w:author="Autor"/>
                <w:rStyle w:val="hps"/>
              </w:rPr>
            </w:pPr>
          </w:p>
        </w:tc>
        <w:tc>
          <w:tcPr>
            <w:tcW w:w="1130" w:type="dxa"/>
            <w:shd w:val="clear" w:color="auto" w:fill="95B3D7" w:themeFill="accent1" w:themeFillTint="99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ins w:id="664" w:author="Autor"/>
                <w:rStyle w:val="hps"/>
              </w:rPr>
            </w:pPr>
          </w:p>
        </w:tc>
        <w:tc>
          <w:tcPr>
            <w:tcW w:w="1148" w:type="dxa"/>
            <w:shd w:val="clear" w:color="auto" w:fill="95B3D7" w:themeFill="accent1" w:themeFillTint="99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ins w:id="665" w:author="Autor"/>
                <w:rStyle w:val="hps"/>
              </w:rPr>
            </w:pPr>
          </w:p>
        </w:tc>
      </w:tr>
      <w:tr w:rsidR="00A7458C" w:rsidTr="00100701">
        <w:trPr>
          <w:ins w:id="666" w:author="Autor"/>
        </w:trPr>
        <w:tc>
          <w:tcPr>
            <w:tcW w:w="1362" w:type="dxa"/>
            <w:shd w:val="clear" w:color="auto" w:fill="95B3D7" w:themeFill="accent1" w:themeFillTint="99"/>
            <w:vAlign w:val="center"/>
          </w:tcPr>
          <w:p w:rsidR="00290C61" w:rsidRPr="0000791C" w:rsidRDefault="00A7458C" w:rsidP="0000791C">
            <w:pPr>
              <w:rPr>
                <w:ins w:id="667" w:author="Autor"/>
                <w:rStyle w:val="hps"/>
                <w:i/>
              </w:rPr>
            </w:pPr>
            <w:ins w:id="668" w:author="Autor">
              <w:r w:rsidRPr="0000791C">
                <w:rPr>
                  <w:rStyle w:val="hps"/>
                  <w:i/>
                </w:rPr>
                <w:t>Poskytnuté konzultácie spolu</w:t>
              </w:r>
              <w:r w:rsidR="00290C61" w:rsidRPr="0000791C">
                <w:rPr>
                  <w:rStyle w:val="hps"/>
                  <w:i/>
                </w:rPr>
                <w:t>*</w:t>
              </w:r>
            </w:ins>
          </w:p>
        </w:tc>
        <w:tc>
          <w:tcPr>
            <w:tcW w:w="1129" w:type="dxa"/>
            <w:shd w:val="clear" w:color="auto" w:fill="95B3D7" w:themeFill="accent1" w:themeFillTint="99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ins w:id="669" w:author="Autor"/>
                <w:rStyle w:val="hps"/>
              </w:rPr>
            </w:pPr>
          </w:p>
        </w:tc>
        <w:tc>
          <w:tcPr>
            <w:tcW w:w="1129" w:type="dxa"/>
            <w:shd w:val="clear" w:color="auto" w:fill="95B3D7" w:themeFill="accent1" w:themeFillTint="99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ins w:id="670" w:author="Autor"/>
                <w:rStyle w:val="hps"/>
              </w:rPr>
            </w:pPr>
          </w:p>
        </w:tc>
        <w:tc>
          <w:tcPr>
            <w:tcW w:w="1130" w:type="dxa"/>
            <w:shd w:val="clear" w:color="auto" w:fill="95B3D7" w:themeFill="accent1" w:themeFillTint="99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ins w:id="671" w:author="Autor"/>
                <w:rStyle w:val="hps"/>
              </w:rPr>
            </w:pPr>
          </w:p>
        </w:tc>
        <w:tc>
          <w:tcPr>
            <w:tcW w:w="1130" w:type="dxa"/>
            <w:shd w:val="clear" w:color="auto" w:fill="95B3D7" w:themeFill="accent1" w:themeFillTint="99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ins w:id="672" w:author="Autor"/>
                <w:rStyle w:val="hps"/>
              </w:rPr>
            </w:pPr>
          </w:p>
        </w:tc>
        <w:tc>
          <w:tcPr>
            <w:tcW w:w="1130" w:type="dxa"/>
            <w:shd w:val="clear" w:color="auto" w:fill="95B3D7" w:themeFill="accent1" w:themeFillTint="99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ins w:id="673" w:author="Autor"/>
                <w:rStyle w:val="hps"/>
              </w:rPr>
            </w:pPr>
          </w:p>
        </w:tc>
        <w:tc>
          <w:tcPr>
            <w:tcW w:w="1130" w:type="dxa"/>
            <w:shd w:val="clear" w:color="auto" w:fill="95B3D7" w:themeFill="accent1" w:themeFillTint="99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ins w:id="674" w:author="Autor"/>
                <w:rStyle w:val="hps"/>
              </w:rPr>
            </w:pPr>
          </w:p>
        </w:tc>
        <w:tc>
          <w:tcPr>
            <w:tcW w:w="1148" w:type="dxa"/>
            <w:shd w:val="clear" w:color="auto" w:fill="95B3D7" w:themeFill="accent1" w:themeFillTint="99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ins w:id="675" w:author="Autor"/>
                <w:rStyle w:val="hps"/>
              </w:rPr>
            </w:pPr>
          </w:p>
        </w:tc>
      </w:tr>
    </w:tbl>
    <w:p w:rsidR="00290C61" w:rsidRDefault="006B53CB" w:rsidP="006B53CB">
      <w:pPr>
        <w:jc w:val="both"/>
        <w:rPr>
          <w:ins w:id="676" w:author="Autor"/>
          <w:rStyle w:val="hps"/>
          <w:sz w:val="20"/>
          <w:szCs w:val="20"/>
        </w:rPr>
      </w:pPr>
      <w:ins w:id="677" w:author="Autor">
        <w:r w:rsidRPr="006B53CB">
          <w:rPr>
            <w:rStyle w:val="hps"/>
            <w:sz w:val="20"/>
            <w:szCs w:val="20"/>
          </w:rPr>
          <w:t xml:space="preserve">* každý </w:t>
        </w:r>
        <w:r w:rsidR="00290C61" w:rsidRPr="006B53CB">
          <w:rPr>
            <w:rStyle w:val="hps"/>
            <w:sz w:val="20"/>
            <w:szCs w:val="20"/>
          </w:rPr>
          <w:t>subjekt započí</w:t>
        </w:r>
        <w:r w:rsidR="004F11F6" w:rsidRPr="006B53CB">
          <w:rPr>
            <w:rStyle w:val="hps"/>
            <w:sz w:val="20"/>
            <w:szCs w:val="20"/>
          </w:rPr>
          <w:t xml:space="preserve">taný </w:t>
        </w:r>
        <w:r>
          <w:rPr>
            <w:rStyle w:val="hps"/>
            <w:sz w:val="20"/>
            <w:szCs w:val="20"/>
          </w:rPr>
          <w:t xml:space="preserve">iba </w:t>
        </w:r>
        <w:r w:rsidR="004F11F6" w:rsidRPr="006B53CB">
          <w:rPr>
            <w:rStyle w:val="hps"/>
            <w:sz w:val="20"/>
            <w:szCs w:val="20"/>
          </w:rPr>
          <w:t>1-krát</w:t>
        </w:r>
        <w:r w:rsidR="00EB3F4C">
          <w:rPr>
            <w:rStyle w:val="hps"/>
            <w:sz w:val="20"/>
            <w:szCs w:val="20"/>
          </w:rPr>
          <w:t xml:space="preserve"> v rámci jedného konzultovaného prípadu</w:t>
        </w:r>
        <w:r w:rsidR="004F11F6" w:rsidRPr="006B53CB">
          <w:rPr>
            <w:rStyle w:val="hps"/>
            <w:sz w:val="20"/>
            <w:szCs w:val="20"/>
          </w:rPr>
          <w:t xml:space="preserve"> - </w:t>
        </w:r>
        <w:r w:rsidR="00290C61" w:rsidRPr="006B53CB">
          <w:rPr>
            <w:rStyle w:val="hps"/>
            <w:sz w:val="20"/>
            <w:szCs w:val="20"/>
          </w:rPr>
          <w:t>tj. ak bolo jednému subjektu poskytnuté v danom období konzultácie vo viacerých f</w:t>
        </w:r>
        <w:r w:rsidR="004F11F6" w:rsidRPr="006B53CB">
          <w:rPr>
            <w:rStyle w:val="hps"/>
            <w:sz w:val="20"/>
            <w:szCs w:val="20"/>
          </w:rPr>
          <w:t>ormách (napr. osobne aj e-mailom)</w:t>
        </w:r>
        <w:r w:rsidR="00100701" w:rsidRPr="006B53CB">
          <w:rPr>
            <w:rStyle w:val="hps"/>
            <w:sz w:val="20"/>
            <w:szCs w:val="20"/>
          </w:rPr>
          <w:t xml:space="preserve"> </w:t>
        </w:r>
        <w:r w:rsidR="004F11F6" w:rsidRPr="006B53CB">
          <w:rPr>
            <w:rStyle w:val="hps"/>
            <w:sz w:val="20"/>
            <w:szCs w:val="20"/>
          </w:rPr>
          <w:t>resp. viackrát v jednej forme</w:t>
        </w:r>
        <w:r w:rsidR="00EB3F4C">
          <w:rPr>
            <w:rStyle w:val="hps"/>
            <w:sz w:val="20"/>
            <w:szCs w:val="20"/>
          </w:rPr>
          <w:t xml:space="preserve"> </w:t>
        </w:r>
        <w:r w:rsidR="00CB3691">
          <w:rPr>
            <w:rStyle w:val="hps"/>
            <w:sz w:val="20"/>
            <w:szCs w:val="20"/>
          </w:rPr>
          <w:t xml:space="preserve">(napríklad 3x telefonicky) </w:t>
        </w:r>
        <w:r w:rsidR="00EB3F4C">
          <w:rPr>
            <w:rStyle w:val="hps"/>
            <w:sz w:val="20"/>
            <w:szCs w:val="20"/>
          </w:rPr>
          <w:t>v tej istej veci</w:t>
        </w:r>
        <w:r w:rsidR="004F11F6" w:rsidRPr="006B53CB">
          <w:rPr>
            <w:rStyle w:val="hps"/>
            <w:sz w:val="20"/>
            <w:szCs w:val="20"/>
          </w:rPr>
          <w:t xml:space="preserve"> </w:t>
        </w:r>
        <w:r w:rsidR="00290C61" w:rsidRPr="006B53CB">
          <w:rPr>
            <w:rStyle w:val="hps"/>
            <w:sz w:val="20"/>
            <w:szCs w:val="20"/>
          </w:rPr>
          <w:t>uvedie sa iba</w:t>
        </w:r>
        <w:r w:rsidR="004F11F6" w:rsidRPr="006B53CB">
          <w:rPr>
            <w:rStyle w:val="hps"/>
            <w:sz w:val="20"/>
            <w:szCs w:val="20"/>
          </w:rPr>
          <w:t xml:space="preserve"> 1-krát</w:t>
        </w:r>
      </w:ins>
    </w:p>
    <w:p w:rsidR="009168E7" w:rsidRDefault="009168E7" w:rsidP="006B53CB">
      <w:pPr>
        <w:jc w:val="both"/>
        <w:rPr>
          <w:ins w:id="678" w:author="Autor"/>
          <w:rStyle w:val="hps"/>
          <w:sz w:val="20"/>
          <w:szCs w:val="20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6346"/>
        <w:gridCol w:w="2942"/>
      </w:tblGrid>
      <w:tr w:rsidR="00D609A7" w:rsidTr="00D609A7">
        <w:trPr>
          <w:ins w:id="679" w:author="Autor"/>
        </w:trPr>
        <w:tc>
          <w:tcPr>
            <w:tcW w:w="3416" w:type="pct"/>
            <w:vAlign w:val="center"/>
          </w:tcPr>
          <w:p w:rsidR="00D609A7" w:rsidRPr="00F67114" w:rsidRDefault="00D609A7" w:rsidP="00D609A7">
            <w:pPr>
              <w:rPr>
                <w:ins w:id="680" w:author="Autor"/>
                <w:rStyle w:val="hps"/>
                <w:b/>
                <w:i/>
              </w:rPr>
            </w:pPr>
            <w:ins w:id="681" w:author="Autor">
              <w:r w:rsidRPr="00F67114">
                <w:rPr>
                  <w:rStyle w:val="hps"/>
                  <w:b/>
                  <w:i/>
                </w:rPr>
                <w:t xml:space="preserve">Počet poskytnutých konzultácií podľa štruktúry (druhu) </w:t>
              </w:r>
              <w:r w:rsidR="00330143">
                <w:rPr>
                  <w:rStyle w:val="hps"/>
                  <w:b/>
                  <w:i/>
                </w:rPr>
                <w:t xml:space="preserve">poskytnutých </w:t>
              </w:r>
              <w:r w:rsidRPr="00F67114">
                <w:rPr>
                  <w:rStyle w:val="hps"/>
                  <w:b/>
                  <w:i/>
                </w:rPr>
                <w:t>informácii</w:t>
              </w:r>
            </w:ins>
          </w:p>
        </w:tc>
        <w:tc>
          <w:tcPr>
            <w:tcW w:w="1584" w:type="pct"/>
            <w:shd w:val="clear" w:color="auto" w:fill="95B3D7" w:themeFill="accent1" w:themeFillTint="99"/>
            <w:vAlign w:val="center"/>
          </w:tcPr>
          <w:p w:rsidR="00D609A7" w:rsidRPr="00F67114" w:rsidRDefault="00D609A7" w:rsidP="00D609A7">
            <w:pPr>
              <w:jc w:val="center"/>
              <w:rPr>
                <w:ins w:id="682" w:author="Autor"/>
                <w:b/>
                <w:i/>
              </w:rPr>
            </w:pPr>
            <w:ins w:id="683" w:author="Autor">
              <w:r w:rsidRPr="00F67114">
                <w:rPr>
                  <w:b/>
                  <w:i/>
                </w:rPr>
                <w:t xml:space="preserve">Spolu </w:t>
              </w:r>
              <w:r w:rsidRPr="00F67114">
                <w:rPr>
                  <w:b/>
                  <w:i/>
                  <w:sz w:val="16"/>
                  <w:szCs w:val="16"/>
                </w:rPr>
                <w:t>k 31.12./30.6.</w:t>
              </w:r>
            </w:ins>
          </w:p>
        </w:tc>
      </w:tr>
      <w:tr w:rsidR="00D609A7" w:rsidTr="00D609A7">
        <w:trPr>
          <w:ins w:id="684" w:author="Autor"/>
        </w:trPr>
        <w:tc>
          <w:tcPr>
            <w:tcW w:w="3416" w:type="pct"/>
            <w:vAlign w:val="center"/>
          </w:tcPr>
          <w:p w:rsidR="00D609A7" w:rsidRPr="0000791C" w:rsidRDefault="00D609A7" w:rsidP="00D609A7">
            <w:pPr>
              <w:rPr>
                <w:ins w:id="685" w:author="Autor"/>
                <w:rStyle w:val="hps"/>
              </w:rPr>
            </w:pPr>
            <w:ins w:id="686" w:author="Autor">
              <w:r>
                <w:rPr>
                  <w:rStyle w:val="hps"/>
                </w:rPr>
                <w:t>Všeobecné</w:t>
              </w:r>
            </w:ins>
          </w:p>
        </w:tc>
        <w:tc>
          <w:tcPr>
            <w:tcW w:w="1584" w:type="pct"/>
            <w:shd w:val="clear" w:color="auto" w:fill="95B3D7" w:themeFill="accent1" w:themeFillTint="99"/>
            <w:vAlign w:val="center"/>
          </w:tcPr>
          <w:p w:rsidR="00D609A7" w:rsidRDefault="00D609A7" w:rsidP="00D609A7">
            <w:pPr>
              <w:pStyle w:val="MPCKO2"/>
              <w:spacing w:before="0"/>
              <w:jc w:val="left"/>
              <w:rPr>
                <w:ins w:id="687" w:author="Autor"/>
                <w:rStyle w:val="hps"/>
              </w:rPr>
            </w:pPr>
          </w:p>
        </w:tc>
      </w:tr>
      <w:tr w:rsidR="00D609A7" w:rsidTr="00D609A7">
        <w:trPr>
          <w:ins w:id="688" w:author="Autor"/>
        </w:trPr>
        <w:tc>
          <w:tcPr>
            <w:tcW w:w="3416" w:type="pct"/>
            <w:vAlign w:val="center"/>
          </w:tcPr>
          <w:p w:rsidR="00D609A7" w:rsidRPr="0000791C" w:rsidRDefault="00D609A7" w:rsidP="00D609A7">
            <w:pPr>
              <w:rPr>
                <w:ins w:id="689" w:author="Autor"/>
                <w:rStyle w:val="hps"/>
              </w:rPr>
            </w:pPr>
            <w:ins w:id="690" w:author="Autor">
              <w:r>
                <w:rPr>
                  <w:rStyle w:val="hps"/>
                </w:rPr>
                <w:t>Výzva/OP</w:t>
              </w:r>
            </w:ins>
          </w:p>
        </w:tc>
        <w:tc>
          <w:tcPr>
            <w:tcW w:w="1584" w:type="pct"/>
            <w:shd w:val="clear" w:color="auto" w:fill="95B3D7" w:themeFill="accent1" w:themeFillTint="99"/>
            <w:vAlign w:val="center"/>
          </w:tcPr>
          <w:p w:rsidR="00D609A7" w:rsidRDefault="00D609A7" w:rsidP="00D609A7">
            <w:pPr>
              <w:pStyle w:val="MPCKO2"/>
              <w:spacing w:before="0"/>
              <w:jc w:val="left"/>
              <w:rPr>
                <w:ins w:id="691" w:author="Autor"/>
                <w:rStyle w:val="hps"/>
              </w:rPr>
            </w:pPr>
          </w:p>
        </w:tc>
      </w:tr>
      <w:tr w:rsidR="00D609A7" w:rsidTr="00D609A7">
        <w:trPr>
          <w:ins w:id="692" w:author="Autor"/>
        </w:trPr>
        <w:tc>
          <w:tcPr>
            <w:tcW w:w="3416" w:type="pct"/>
            <w:vAlign w:val="center"/>
          </w:tcPr>
          <w:p w:rsidR="00D609A7" w:rsidRPr="0000791C" w:rsidRDefault="00383CC6" w:rsidP="00FD3A49">
            <w:pPr>
              <w:rPr>
                <w:ins w:id="693" w:author="Autor"/>
                <w:rStyle w:val="hps"/>
              </w:rPr>
            </w:pPr>
            <w:ins w:id="694" w:author="Autor">
              <w:r w:rsidRPr="00383CC6">
                <w:rPr>
                  <w:rStyle w:val="hps"/>
                </w:rPr>
                <w:t>Príprava ŽoNFP</w:t>
              </w:r>
            </w:ins>
          </w:p>
        </w:tc>
        <w:tc>
          <w:tcPr>
            <w:tcW w:w="1584" w:type="pct"/>
            <w:shd w:val="clear" w:color="auto" w:fill="95B3D7" w:themeFill="accent1" w:themeFillTint="99"/>
            <w:vAlign w:val="center"/>
          </w:tcPr>
          <w:p w:rsidR="00D609A7" w:rsidRDefault="00D609A7" w:rsidP="00D609A7">
            <w:pPr>
              <w:pStyle w:val="MPCKO2"/>
              <w:spacing w:before="0"/>
              <w:jc w:val="left"/>
              <w:rPr>
                <w:ins w:id="695" w:author="Autor"/>
                <w:rStyle w:val="hps"/>
              </w:rPr>
            </w:pPr>
          </w:p>
        </w:tc>
      </w:tr>
      <w:tr w:rsidR="00180BCB" w:rsidTr="00D609A7">
        <w:trPr>
          <w:ins w:id="696" w:author="Autor"/>
        </w:trPr>
        <w:tc>
          <w:tcPr>
            <w:tcW w:w="3416" w:type="pct"/>
            <w:vAlign w:val="center"/>
          </w:tcPr>
          <w:p w:rsidR="00180BCB" w:rsidRPr="00383CC6" w:rsidRDefault="00180BCB" w:rsidP="00D609A7">
            <w:pPr>
              <w:rPr>
                <w:ins w:id="697" w:author="Autor"/>
                <w:rStyle w:val="hps"/>
              </w:rPr>
            </w:pPr>
            <w:ins w:id="698" w:author="Autor">
              <w:r>
                <w:rPr>
                  <w:rStyle w:val="hps"/>
                </w:rPr>
                <w:t>Projekt</w:t>
              </w:r>
            </w:ins>
          </w:p>
        </w:tc>
        <w:tc>
          <w:tcPr>
            <w:tcW w:w="1584" w:type="pct"/>
            <w:shd w:val="clear" w:color="auto" w:fill="95B3D7" w:themeFill="accent1" w:themeFillTint="99"/>
            <w:vAlign w:val="center"/>
          </w:tcPr>
          <w:p w:rsidR="00180BCB" w:rsidRDefault="00180BCB" w:rsidP="00D609A7">
            <w:pPr>
              <w:pStyle w:val="MPCKO2"/>
              <w:spacing w:before="0"/>
              <w:jc w:val="left"/>
              <w:rPr>
                <w:ins w:id="699" w:author="Autor"/>
                <w:rStyle w:val="hps"/>
              </w:rPr>
            </w:pPr>
          </w:p>
        </w:tc>
      </w:tr>
      <w:tr w:rsidR="00D609A7" w:rsidTr="00D609A7">
        <w:trPr>
          <w:ins w:id="700" w:author="Autor"/>
        </w:trPr>
        <w:tc>
          <w:tcPr>
            <w:tcW w:w="3416" w:type="pct"/>
            <w:shd w:val="clear" w:color="auto" w:fill="95B3D7" w:themeFill="accent1" w:themeFillTint="99"/>
            <w:vAlign w:val="center"/>
          </w:tcPr>
          <w:p w:rsidR="00D609A7" w:rsidRPr="0000791C" w:rsidRDefault="00D609A7" w:rsidP="00D609A7">
            <w:pPr>
              <w:rPr>
                <w:ins w:id="701" w:author="Autor"/>
                <w:rStyle w:val="hps"/>
                <w:i/>
              </w:rPr>
            </w:pPr>
            <w:ins w:id="702" w:author="Autor">
              <w:r w:rsidRPr="0000791C">
                <w:rPr>
                  <w:rStyle w:val="hps"/>
                  <w:i/>
                </w:rPr>
                <w:t xml:space="preserve">Poskytnuté konzultácie spolu </w:t>
              </w:r>
            </w:ins>
          </w:p>
        </w:tc>
        <w:tc>
          <w:tcPr>
            <w:tcW w:w="1584" w:type="pct"/>
            <w:shd w:val="clear" w:color="auto" w:fill="95B3D7" w:themeFill="accent1" w:themeFillTint="99"/>
            <w:vAlign w:val="center"/>
          </w:tcPr>
          <w:p w:rsidR="00D609A7" w:rsidRDefault="00D609A7" w:rsidP="00D609A7">
            <w:pPr>
              <w:pStyle w:val="MPCKO2"/>
              <w:spacing w:before="0"/>
              <w:jc w:val="left"/>
              <w:rPr>
                <w:ins w:id="703" w:author="Autor"/>
                <w:rStyle w:val="hps"/>
              </w:rPr>
            </w:pPr>
          </w:p>
        </w:tc>
      </w:tr>
    </w:tbl>
    <w:p w:rsidR="00F67114" w:rsidRDefault="00F67114" w:rsidP="006B53CB">
      <w:pPr>
        <w:jc w:val="both"/>
        <w:rPr>
          <w:ins w:id="704" w:author="Autor"/>
          <w:rStyle w:val="hps"/>
          <w:sz w:val="20"/>
          <w:szCs w:val="20"/>
        </w:rPr>
      </w:pPr>
    </w:p>
    <w:p w:rsidR="004B75A3" w:rsidRDefault="004B75A3" w:rsidP="006B53CB">
      <w:pPr>
        <w:jc w:val="both"/>
        <w:rPr>
          <w:ins w:id="705" w:author="Autor"/>
          <w:rStyle w:val="hps"/>
          <w:sz w:val="20"/>
          <w:szCs w:val="20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6346"/>
        <w:gridCol w:w="2942"/>
      </w:tblGrid>
      <w:tr w:rsidR="00F67C61" w:rsidRPr="00F67C61" w:rsidTr="0081662B">
        <w:trPr>
          <w:ins w:id="706" w:author="Autor"/>
        </w:trPr>
        <w:tc>
          <w:tcPr>
            <w:tcW w:w="3416" w:type="pct"/>
          </w:tcPr>
          <w:p w:rsidR="00F67C61" w:rsidRPr="0081662B" w:rsidRDefault="0081662B" w:rsidP="0081662B">
            <w:pPr>
              <w:pStyle w:val="Odsekzoznamu"/>
              <w:jc w:val="both"/>
              <w:rPr>
                <w:ins w:id="707" w:author="Autor"/>
                <w:rStyle w:val="hps"/>
                <w:b/>
                <w:i/>
              </w:rPr>
            </w:pPr>
            <w:ins w:id="708" w:author="Autor">
              <w:r w:rsidRPr="0081662B">
                <w:rPr>
                  <w:rStyle w:val="hps"/>
                  <w:b/>
                  <w:i/>
                </w:rPr>
                <w:t>Miera návratu klientov</w:t>
              </w:r>
            </w:ins>
          </w:p>
        </w:tc>
        <w:tc>
          <w:tcPr>
            <w:tcW w:w="1584" w:type="pct"/>
            <w:shd w:val="clear" w:color="auto" w:fill="95B3D7" w:themeFill="accent1" w:themeFillTint="99"/>
          </w:tcPr>
          <w:p w:rsidR="00F67C61" w:rsidRPr="0081662B" w:rsidRDefault="00F67C61" w:rsidP="0081662B">
            <w:pPr>
              <w:jc w:val="center"/>
              <w:rPr>
                <w:ins w:id="709" w:author="Autor"/>
                <w:rStyle w:val="hps"/>
                <w:b/>
                <w:i/>
              </w:rPr>
            </w:pPr>
            <w:ins w:id="710" w:author="Autor">
              <w:r w:rsidRPr="0081662B">
                <w:rPr>
                  <w:rStyle w:val="hps"/>
                  <w:b/>
                  <w:i/>
                </w:rPr>
                <w:t xml:space="preserve">Hodnota </w:t>
              </w:r>
              <w:r w:rsidR="00CB3691">
                <w:rPr>
                  <w:i/>
                  <w:sz w:val="16"/>
                  <w:szCs w:val="16"/>
                </w:rPr>
                <w:t>k 31.12./30</w:t>
              </w:r>
              <w:r w:rsidR="00CB3691" w:rsidRPr="004B75A3">
                <w:rPr>
                  <w:i/>
                  <w:sz w:val="16"/>
                  <w:szCs w:val="16"/>
                </w:rPr>
                <w:t>.6</w:t>
              </w:r>
              <w:r w:rsidR="00CB3691">
                <w:rPr>
                  <w:i/>
                  <w:sz w:val="16"/>
                  <w:szCs w:val="16"/>
                </w:rPr>
                <w:t>.</w:t>
              </w:r>
            </w:ins>
          </w:p>
        </w:tc>
      </w:tr>
      <w:tr w:rsidR="00642729" w:rsidRPr="00F67C61" w:rsidTr="0081662B">
        <w:trPr>
          <w:ins w:id="711" w:author="Autor"/>
        </w:trPr>
        <w:tc>
          <w:tcPr>
            <w:tcW w:w="3416" w:type="pct"/>
          </w:tcPr>
          <w:p w:rsidR="00642729" w:rsidRPr="00F67C61" w:rsidRDefault="00642729" w:rsidP="0081662B">
            <w:pPr>
              <w:pStyle w:val="Odsekzoznamu"/>
              <w:numPr>
                <w:ilvl w:val="0"/>
                <w:numId w:val="10"/>
              </w:numPr>
              <w:ind w:left="284" w:hanging="284"/>
              <w:jc w:val="both"/>
              <w:rPr>
                <w:ins w:id="712" w:author="Autor"/>
                <w:rStyle w:val="hps"/>
              </w:rPr>
            </w:pPr>
            <w:ins w:id="713" w:author="Autor">
              <w:r w:rsidRPr="00F67C61">
                <w:rPr>
                  <w:rStyle w:val="hps"/>
                </w:rPr>
                <w:t xml:space="preserve">Počet </w:t>
              </w:r>
              <w:r>
                <w:rPr>
                  <w:rStyle w:val="hps"/>
                </w:rPr>
                <w:t xml:space="preserve">poskytnutých konzultácií </w:t>
              </w:r>
              <w:r w:rsidR="0081662B">
                <w:rPr>
                  <w:rStyle w:val="hps"/>
                </w:rPr>
                <w:t>za všetky monitorované obdobia spolu*</w:t>
              </w:r>
            </w:ins>
          </w:p>
        </w:tc>
        <w:tc>
          <w:tcPr>
            <w:tcW w:w="1584" w:type="pct"/>
            <w:shd w:val="clear" w:color="auto" w:fill="95B3D7" w:themeFill="accent1" w:themeFillTint="99"/>
          </w:tcPr>
          <w:p w:rsidR="00642729" w:rsidRPr="00F67C61" w:rsidRDefault="00642729" w:rsidP="006B53CB">
            <w:pPr>
              <w:jc w:val="both"/>
              <w:rPr>
                <w:ins w:id="714" w:author="Autor"/>
                <w:rStyle w:val="hps"/>
              </w:rPr>
            </w:pPr>
          </w:p>
        </w:tc>
      </w:tr>
      <w:tr w:rsidR="00F67C61" w:rsidRPr="00F67C61" w:rsidTr="0081662B">
        <w:trPr>
          <w:ins w:id="715" w:author="Autor"/>
        </w:trPr>
        <w:tc>
          <w:tcPr>
            <w:tcW w:w="3416" w:type="pct"/>
          </w:tcPr>
          <w:p w:rsidR="00F67C61" w:rsidRPr="00F67C61" w:rsidRDefault="00642729" w:rsidP="00642729">
            <w:pPr>
              <w:pStyle w:val="Odsekzoznamu"/>
              <w:numPr>
                <w:ilvl w:val="0"/>
                <w:numId w:val="10"/>
              </w:numPr>
              <w:ind w:left="284" w:hanging="284"/>
              <w:jc w:val="both"/>
              <w:rPr>
                <w:ins w:id="716" w:author="Autor"/>
                <w:rStyle w:val="hps"/>
              </w:rPr>
            </w:pPr>
            <w:ins w:id="717" w:author="Autor">
              <w:r w:rsidRPr="00F67C61">
                <w:rPr>
                  <w:rStyle w:val="hps"/>
                </w:rPr>
                <w:t xml:space="preserve">Počet </w:t>
              </w:r>
              <w:r w:rsidR="0081662B">
                <w:rPr>
                  <w:rStyle w:val="hps"/>
                </w:rPr>
                <w:t>opätovne poskytnutých</w:t>
              </w:r>
              <w:r>
                <w:rPr>
                  <w:rStyle w:val="hps"/>
                </w:rPr>
                <w:t xml:space="preserve"> konzultácií </w:t>
              </w:r>
              <w:r w:rsidR="00CB3691">
                <w:rPr>
                  <w:rStyle w:val="hps"/>
                </w:rPr>
                <w:t xml:space="preserve">za všetky monitorované </w:t>
              </w:r>
              <w:r w:rsidR="00CB3691">
                <w:rPr>
                  <w:rStyle w:val="hps"/>
                </w:rPr>
                <w:lastRenderedPageBreak/>
                <w:t>obdobia spolu</w:t>
              </w:r>
              <w:r>
                <w:rPr>
                  <w:rStyle w:val="hps"/>
                </w:rPr>
                <w:t>**</w:t>
              </w:r>
            </w:ins>
          </w:p>
        </w:tc>
        <w:tc>
          <w:tcPr>
            <w:tcW w:w="1584" w:type="pct"/>
            <w:shd w:val="clear" w:color="auto" w:fill="95B3D7" w:themeFill="accent1" w:themeFillTint="99"/>
          </w:tcPr>
          <w:p w:rsidR="00F67C61" w:rsidRPr="00F67C61" w:rsidRDefault="00F67C61" w:rsidP="006B53CB">
            <w:pPr>
              <w:jc w:val="both"/>
              <w:rPr>
                <w:ins w:id="718" w:author="Autor"/>
                <w:rStyle w:val="hps"/>
              </w:rPr>
            </w:pPr>
          </w:p>
        </w:tc>
      </w:tr>
      <w:tr w:rsidR="00F67C61" w:rsidRPr="00F67C61" w:rsidTr="0081662B">
        <w:trPr>
          <w:ins w:id="719" w:author="Autor"/>
        </w:trPr>
        <w:tc>
          <w:tcPr>
            <w:tcW w:w="3416" w:type="pct"/>
          </w:tcPr>
          <w:p w:rsidR="00F67C61" w:rsidRPr="00F67C61" w:rsidRDefault="00F67C61" w:rsidP="006B53CB">
            <w:pPr>
              <w:jc w:val="both"/>
              <w:rPr>
                <w:ins w:id="720" w:author="Autor"/>
                <w:rStyle w:val="hps"/>
              </w:rPr>
            </w:pPr>
            <w:ins w:id="721" w:author="Autor">
              <w:r w:rsidRPr="00F67C61">
                <w:rPr>
                  <w:rStyle w:val="hps"/>
                </w:rPr>
                <w:lastRenderedPageBreak/>
                <w:t>Miera návratu</w:t>
              </w:r>
              <w:r w:rsidR="00964B22">
                <w:rPr>
                  <w:rStyle w:val="hps"/>
                </w:rPr>
                <w:t xml:space="preserve"> klientov</w:t>
              </w:r>
              <w:r w:rsidRPr="00F67C61">
                <w:rPr>
                  <w:rStyle w:val="hps"/>
                </w:rPr>
                <w:t xml:space="preserve"> (</w:t>
              </w:r>
              <w:r w:rsidR="00642729">
                <w:rPr>
                  <w:rStyle w:val="hps"/>
                </w:rPr>
                <w:t>2./1</w:t>
              </w:r>
              <w:r w:rsidRPr="00F67C61">
                <w:rPr>
                  <w:rStyle w:val="hps"/>
                </w:rPr>
                <w:t>.)×100%</w:t>
              </w:r>
            </w:ins>
          </w:p>
        </w:tc>
        <w:tc>
          <w:tcPr>
            <w:tcW w:w="1584" w:type="pct"/>
            <w:shd w:val="clear" w:color="auto" w:fill="95B3D7" w:themeFill="accent1" w:themeFillTint="99"/>
          </w:tcPr>
          <w:p w:rsidR="00F67C61" w:rsidRPr="00F67C61" w:rsidRDefault="00F67C61" w:rsidP="006B53CB">
            <w:pPr>
              <w:jc w:val="both"/>
              <w:rPr>
                <w:ins w:id="722" w:author="Autor"/>
                <w:rStyle w:val="hps"/>
              </w:rPr>
            </w:pPr>
          </w:p>
        </w:tc>
      </w:tr>
    </w:tbl>
    <w:p w:rsidR="004B75A3" w:rsidRDefault="00F67C61" w:rsidP="006B53CB">
      <w:pPr>
        <w:jc w:val="both"/>
        <w:rPr>
          <w:ins w:id="723" w:author="Autor"/>
          <w:rStyle w:val="hps"/>
          <w:sz w:val="20"/>
          <w:szCs w:val="20"/>
        </w:rPr>
      </w:pPr>
      <w:ins w:id="724" w:author="Autor">
        <w:r>
          <w:rPr>
            <w:rStyle w:val="hps"/>
            <w:sz w:val="20"/>
            <w:szCs w:val="20"/>
          </w:rPr>
          <w:t>*</w:t>
        </w:r>
        <w:r w:rsidRPr="00F67C61">
          <w:rPr>
            <w:rStyle w:val="hps"/>
            <w:sz w:val="20"/>
            <w:szCs w:val="20"/>
          </w:rPr>
          <w:t xml:space="preserve"> </w:t>
        </w:r>
        <w:r w:rsidR="00EB3F4C" w:rsidRPr="006B53CB">
          <w:rPr>
            <w:rStyle w:val="hps"/>
            <w:sz w:val="20"/>
            <w:szCs w:val="20"/>
          </w:rPr>
          <w:t xml:space="preserve">každý subjekt započítaný </w:t>
        </w:r>
        <w:r w:rsidR="00EB3F4C">
          <w:rPr>
            <w:rStyle w:val="hps"/>
            <w:sz w:val="20"/>
            <w:szCs w:val="20"/>
          </w:rPr>
          <w:t xml:space="preserve">iba </w:t>
        </w:r>
        <w:r w:rsidR="00EB3F4C" w:rsidRPr="006B53CB">
          <w:rPr>
            <w:rStyle w:val="hps"/>
            <w:sz w:val="20"/>
            <w:szCs w:val="20"/>
          </w:rPr>
          <w:t>1-krát</w:t>
        </w:r>
        <w:r w:rsidR="00EB3F4C">
          <w:rPr>
            <w:rStyle w:val="hps"/>
            <w:sz w:val="20"/>
            <w:szCs w:val="20"/>
          </w:rPr>
          <w:t xml:space="preserve"> v rámci jedného konzultovaného prípadu</w:t>
        </w:r>
        <w:r w:rsidR="00EB3F4C" w:rsidRPr="006B53CB">
          <w:rPr>
            <w:rStyle w:val="hps"/>
            <w:sz w:val="20"/>
            <w:szCs w:val="20"/>
          </w:rPr>
          <w:t xml:space="preserve"> </w:t>
        </w:r>
        <w:r w:rsidR="00124170">
          <w:rPr>
            <w:rStyle w:val="hps"/>
            <w:sz w:val="20"/>
            <w:szCs w:val="20"/>
          </w:rPr>
          <w:t>–</w:t>
        </w:r>
        <w:r w:rsidR="00EB3F4C" w:rsidRPr="006B53CB">
          <w:rPr>
            <w:rStyle w:val="hps"/>
            <w:sz w:val="20"/>
            <w:szCs w:val="20"/>
          </w:rPr>
          <w:t xml:space="preserve"> t</w:t>
        </w:r>
        <w:r w:rsidR="00124170">
          <w:rPr>
            <w:rStyle w:val="hps"/>
            <w:sz w:val="20"/>
            <w:szCs w:val="20"/>
          </w:rPr>
          <w:t>.</w:t>
        </w:r>
        <w:r w:rsidR="00EB3F4C" w:rsidRPr="006B53CB">
          <w:rPr>
            <w:rStyle w:val="hps"/>
            <w:sz w:val="20"/>
            <w:szCs w:val="20"/>
          </w:rPr>
          <w:t>j. ak bolo jednému subjektu poskytnuté v danom období konzultácie vo viacerých formách (napr. osobne aj e-mailom) resp. viackrát v jednej forme</w:t>
        </w:r>
        <w:r w:rsidR="00EB3F4C">
          <w:rPr>
            <w:rStyle w:val="hps"/>
            <w:sz w:val="20"/>
            <w:szCs w:val="20"/>
          </w:rPr>
          <w:t xml:space="preserve"> v tej istej veci</w:t>
        </w:r>
        <w:r w:rsidR="00EB3F4C" w:rsidRPr="006B53CB">
          <w:rPr>
            <w:rStyle w:val="hps"/>
            <w:sz w:val="20"/>
            <w:szCs w:val="20"/>
          </w:rPr>
          <w:t xml:space="preserve"> uvedie sa iba 1-krát</w:t>
        </w:r>
      </w:ins>
    </w:p>
    <w:p w:rsidR="00F67C61" w:rsidRDefault="00F67C61" w:rsidP="006B53CB">
      <w:pPr>
        <w:jc w:val="both"/>
        <w:rPr>
          <w:ins w:id="725" w:author="Autor"/>
          <w:rStyle w:val="hps"/>
          <w:sz w:val="20"/>
          <w:szCs w:val="20"/>
        </w:rPr>
      </w:pPr>
      <w:ins w:id="726" w:author="Autor">
        <w:r>
          <w:rPr>
            <w:rStyle w:val="hps"/>
            <w:sz w:val="20"/>
            <w:szCs w:val="20"/>
          </w:rPr>
          <w:t>** počet subjektov,</w:t>
        </w:r>
        <w:r w:rsidR="00A7458C">
          <w:rPr>
            <w:rStyle w:val="hps"/>
            <w:sz w:val="20"/>
            <w:szCs w:val="20"/>
          </w:rPr>
          <w:t xml:space="preserve"> ktoré</w:t>
        </w:r>
        <w:r w:rsidR="00642729">
          <w:rPr>
            <w:rStyle w:val="hps"/>
            <w:sz w:val="20"/>
            <w:szCs w:val="20"/>
          </w:rPr>
          <w:t xml:space="preserve"> opätovne oslovili IPC so žiadosťou o ďalšiu konzultáciu, t</w:t>
        </w:r>
        <w:r w:rsidR="00124170">
          <w:rPr>
            <w:rStyle w:val="hps"/>
            <w:sz w:val="20"/>
            <w:szCs w:val="20"/>
          </w:rPr>
          <w:t>.</w:t>
        </w:r>
        <w:r w:rsidR="00642729">
          <w:rPr>
            <w:rStyle w:val="hps"/>
            <w:sz w:val="20"/>
            <w:szCs w:val="20"/>
          </w:rPr>
          <w:t xml:space="preserve">j. </w:t>
        </w:r>
        <w:r>
          <w:rPr>
            <w:rStyle w:val="hps"/>
            <w:sz w:val="20"/>
            <w:szCs w:val="20"/>
          </w:rPr>
          <w:t xml:space="preserve">ktorým </w:t>
        </w:r>
        <w:r w:rsidR="0000791C">
          <w:rPr>
            <w:rStyle w:val="hps"/>
            <w:sz w:val="20"/>
            <w:szCs w:val="20"/>
          </w:rPr>
          <w:t>už bola</w:t>
        </w:r>
        <w:r>
          <w:rPr>
            <w:rStyle w:val="hps"/>
            <w:sz w:val="20"/>
            <w:szCs w:val="20"/>
          </w:rPr>
          <w:t xml:space="preserve"> po</w:t>
        </w:r>
        <w:r w:rsidR="0000791C">
          <w:rPr>
            <w:rStyle w:val="hps"/>
            <w:sz w:val="20"/>
            <w:szCs w:val="20"/>
          </w:rPr>
          <w:t>skytnutá konzultácia</w:t>
        </w:r>
        <w:r w:rsidR="00642729">
          <w:rPr>
            <w:rStyle w:val="hps"/>
            <w:sz w:val="20"/>
            <w:szCs w:val="20"/>
          </w:rPr>
          <w:t xml:space="preserve"> v</w:t>
        </w:r>
        <w:r w:rsidR="00EB3F4C">
          <w:rPr>
            <w:rStyle w:val="hps"/>
            <w:sz w:val="20"/>
            <w:szCs w:val="20"/>
          </w:rPr>
          <w:t> </w:t>
        </w:r>
        <w:r w:rsidR="00642729">
          <w:rPr>
            <w:rStyle w:val="hps"/>
            <w:sz w:val="20"/>
            <w:szCs w:val="20"/>
          </w:rPr>
          <w:t>minul</w:t>
        </w:r>
        <w:r w:rsidR="0081662B">
          <w:rPr>
            <w:rStyle w:val="hps"/>
            <w:sz w:val="20"/>
            <w:szCs w:val="20"/>
          </w:rPr>
          <w:t>osti</w:t>
        </w:r>
        <w:r w:rsidR="0000791C">
          <w:rPr>
            <w:rStyle w:val="hps"/>
            <w:sz w:val="20"/>
            <w:szCs w:val="20"/>
          </w:rPr>
          <w:t xml:space="preserve"> v rámci inej veci, ktorá</w:t>
        </w:r>
        <w:r w:rsidR="00642729">
          <w:rPr>
            <w:rStyle w:val="hps"/>
            <w:sz w:val="20"/>
            <w:szCs w:val="20"/>
          </w:rPr>
          <w:t xml:space="preserve"> </w:t>
        </w:r>
        <w:r w:rsidR="0000791C">
          <w:rPr>
            <w:rStyle w:val="hps"/>
            <w:sz w:val="20"/>
            <w:szCs w:val="20"/>
          </w:rPr>
          <w:t>bola</w:t>
        </w:r>
        <w:r w:rsidR="00642729">
          <w:rPr>
            <w:rStyle w:val="hps"/>
            <w:sz w:val="20"/>
            <w:szCs w:val="20"/>
          </w:rPr>
          <w:t xml:space="preserve"> </w:t>
        </w:r>
        <w:r w:rsidR="00CB3691">
          <w:rPr>
            <w:rStyle w:val="hps"/>
            <w:sz w:val="20"/>
            <w:szCs w:val="20"/>
          </w:rPr>
          <w:t xml:space="preserve">riadne </w:t>
        </w:r>
        <w:r w:rsidR="00642729">
          <w:rPr>
            <w:rStyle w:val="hps"/>
            <w:sz w:val="20"/>
            <w:szCs w:val="20"/>
          </w:rPr>
          <w:t>u</w:t>
        </w:r>
        <w:r w:rsidR="0000791C">
          <w:rPr>
            <w:rStyle w:val="hps"/>
            <w:sz w:val="20"/>
            <w:szCs w:val="20"/>
          </w:rPr>
          <w:t>zatvorená</w:t>
        </w:r>
      </w:ins>
    </w:p>
    <w:p w:rsidR="009168E7" w:rsidRDefault="00731D63" w:rsidP="001E16E0">
      <w:pPr>
        <w:pStyle w:val="MPCKO2"/>
        <w:numPr>
          <w:ilvl w:val="2"/>
          <w:numId w:val="2"/>
        </w:numPr>
        <w:rPr>
          <w:ins w:id="727" w:author="Autor"/>
          <w:rStyle w:val="hps"/>
        </w:rPr>
      </w:pPr>
      <w:bookmarkStart w:id="728" w:name="_Toc486832233"/>
      <w:ins w:id="729" w:author="Autor">
        <w:r w:rsidRPr="00C15361">
          <w:rPr>
            <w:rStyle w:val="hps"/>
          </w:rPr>
          <w:t>Osobné konzultácie</w:t>
        </w:r>
        <w:bookmarkEnd w:id="728"/>
      </w:ins>
    </w:p>
    <w:p w:rsidR="001E16E0" w:rsidRPr="00C15361" w:rsidRDefault="001E16E0" w:rsidP="001E16E0">
      <w:pPr>
        <w:pStyle w:val="MPCKO2"/>
        <w:spacing w:before="0"/>
        <w:ind w:left="1080"/>
        <w:rPr>
          <w:ins w:id="730" w:author="Autor"/>
          <w:rStyle w:val="hps"/>
        </w:rPr>
      </w:pPr>
    </w:p>
    <w:p w:rsidR="006F796E" w:rsidRPr="009168E7" w:rsidRDefault="009168E7">
      <w:pPr>
        <w:jc w:val="both"/>
        <w:rPr>
          <w:i/>
        </w:rPr>
        <w:pPrChange w:id="731" w:author="Autor">
          <w:pPr>
            <w:pStyle w:val="Odsekzoznamu"/>
            <w:numPr>
              <w:ilvl w:val="1"/>
              <w:numId w:val="1"/>
            </w:numPr>
            <w:ind w:left="1440" w:hanging="360"/>
            <w:jc w:val="both"/>
          </w:pPr>
        </w:pPrChange>
      </w:pPr>
      <w:ins w:id="732" w:author="Autor">
        <w:r w:rsidRPr="009168E7">
          <w:rPr>
            <w:i/>
          </w:rPr>
          <w:t>[</w:t>
        </w:r>
        <w:r w:rsidR="001F537D">
          <w:rPr>
            <w:i/>
          </w:rPr>
          <w:t xml:space="preserve">popísať </w:t>
        </w:r>
      </w:ins>
      <w:r w:rsidR="00731D63" w:rsidRPr="009168E7">
        <w:rPr>
          <w:i/>
        </w:rPr>
        <w:t>n</w:t>
      </w:r>
      <w:r w:rsidR="00115848" w:rsidRPr="009168E7">
        <w:rPr>
          <w:i/>
        </w:rPr>
        <w:t xml:space="preserve">ajčastejšie </w:t>
      </w:r>
      <w:r w:rsidR="00DD35D9" w:rsidRPr="009168E7">
        <w:rPr>
          <w:i/>
        </w:rPr>
        <w:t>témy osobných konzultácií</w:t>
      </w:r>
      <w:ins w:id="733" w:author="Autor">
        <w:r>
          <w:rPr>
            <w:i/>
          </w:rPr>
          <w:t xml:space="preserve">, </w:t>
        </w:r>
        <w:r w:rsidR="001F537D">
          <w:rPr>
            <w:i/>
          </w:rPr>
          <w:t>uviesť priemernú dĺžku</w:t>
        </w:r>
        <w:r w:rsidR="00290C61" w:rsidRPr="009168E7">
          <w:rPr>
            <w:i/>
          </w:rPr>
          <w:t xml:space="preserve"> trvania</w:t>
        </w:r>
        <w:r w:rsidR="006F796E" w:rsidRPr="009168E7">
          <w:rPr>
            <w:i/>
          </w:rPr>
          <w:t xml:space="preserve"> osobných konzultácií</w:t>
        </w:r>
        <w:r w:rsidRPr="009168E7">
          <w:rPr>
            <w:i/>
          </w:rPr>
          <w:t>]</w:t>
        </w:r>
      </w:ins>
    </w:p>
    <w:p w:rsidR="009168E7" w:rsidRDefault="009168E7" w:rsidP="009168E7">
      <w:pPr>
        <w:jc w:val="both"/>
        <w:rPr>
          <w:ins w:id="734" w:author="Autor"/>
          <w:i/>
        </w:rPr>
      </w:pPr>
    </w:p>
    <w:p w:rsidR="001E16E0" w:rsidRPr="001E16E0" w:rsidRDefault="001E16E0" w:rsidP="001E16E0">
      <w:pPr>
        <w:jc w:val="both"/>
        <w:rPr>
          <w:ins w:id="735" w:author="Autor"/>
          <w:i/>
          <w:color w:val="365F91" w:themeColor="accent1" w:themeShade="BF"/>
        </w:rPr>
      </w:pPr>
      <w:ins w:id="736" w:author="Autor">
        <w:r w:rsidRPr="001E16E0">
          <w:rPr>
            <w:i/>
            <w:color w:val="365F91" w:themeColor="accent1" w:themeShade="BF"/>
          </w:rPr>
          <w:t>[tabuľky nižšie vypĺňa IPC na základe údajov uvedených v databáze na hárku „Poskytovanie poradenstva IPC o EŠIF“]</w:t>
        </w:r>
      </w:ins>
    </w:p>
    <w:p w:rsidR="006F796E" w:rsidRPr="006F796E" w:rsidRDefault="006F796E" w:rsidP="006F796E">
      <w:pPr>
        <w:pStyle w:val="Odsekzoznamu"/>
        <w:ind w:left="1440"/>
        <w:jc w:val="both"/>
        <w:rPr>
          <w:ins w:id="737" w:author="Autor"/>
          <w:i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110"/>
        <w:gridCol w:w="1110"/>
        <w:gridCol w:w="1111"/>
        <w:gridCol w:w="1110"/>
        <w:gridCol w:w="1110"/>
        <w:gridCol w:w="1111"/>
        <w:gridCol w:w="1100"/>
      </w:tblGrid>
      <w:tr w:rsidR="006F796E" w:rsidTr="004B75A3">
        <w:trPr>
          <w:ins w:id="738" w:author="Autor"/>
        </w:trPr>
        <w:tc>
          <w:tcPr>
            <w:tcW w:w="9288" w:type="dxa"/>
            <w:gridSpan w:val="8"/>
          </w:tcPr>
          <w:p w:rsidR="006F796E" w:rsidRPr="00100701" w:rsidRDefault="00100701" w:rsidP="0063168F">
            <w:pPr>
              <w:jc w:val="center"/>
              <w:rPr>
                <w:ins w:id="739" w:author="Autor"/>
                <w:b/>
                <w:i/>
              </w:rPr>
            </w:pPr>
            <w:ins w:id="740" w:author="Autor">
              <w:r w:rsidRPr="00100701">
                <w:rPr>
                  <w:b/>
                  <w:i/>
                </w:rPr>
                <w:t>Počet osobných konzultácií</w:t>
              </w:r>
              <w:r>
                <w:rPr>
                  <w:b/>
                  <w:i/>
                </w:rPr>
                <w:t xml:space="preserve"> - podľa subjektu</w:t>
              </w:r>
            </w:ins>
          </w:p>
        </w:tc>
      </w:tr>
      <w:tr w:rsidR="00733C8D" w:rsidTr="00B00CE9">
        <w:trPr>
          <w:ins w:id="741" w:author="Autor"/>
        </w:trPr>
        <w:tc>
          <w:tcPr>
            <w:tcW w:w="1526" w:type="dxa"/>
          </w:tcPr>
          <w:p w:rsidR="00733C8D" w:rsidRPr="0063168F" w:rsidRDefault="00733C8D" w:rsidP="0063168F">
            <w:pPr>
              <w:jc w:val="both"/>
              <w:rPr>
                <w:ins w:id="742" w:author="Autor"/>
              </w:rPr>
            </w:pPr>
            <w:ins w:id="743" w:author="Autor">
              <w:r>
                <w:t>Typ subjektu</w:t>
              </w:r>
            </w:ins>
          </w:p>
        </w:tc>
        <w:tc>
          <w:tcPr>
            <w:tcW w:w="1110" w:type="dxa"/>
            <w:vAlign w:val="center"/>
          </w:tcPr>
          <w:p w:rsidR="00733C8D" w:rsidRPr="00DD5E91" w:rsidRDefault="00733C8D" w:rsidP="00DD5E91">
            <w:pPr>
              <w:pStyle w:val="Odsekzoznamu"/>
              <w:ind w:left="34"/>
              <w:rPr>
                <w:ins w:id="744" w:author="Autor"/>
              </w:rPr>
            </w:pPr>
            <w:ins w:id="745" w:author="Autor">
              <w:r w:rsidRPr="00DD5E91">
                <w:t>1. mes.</w:t>
              </w:r>
            </w:ins>
          </w:p>
        </w:tc>
        <w:tc>
          <w:tcPr>
            <w:tcW w:w="1110" w:type="dxa"/>
            <w:vAlign w:val="center"/>
          </w:tcPr>
          <w:p w:rsidR="00733C8D" w:rsidRPr="00DD5E91" w:rsidRDefault="00733C8D" w:rsidP="00DD5E91">
            <w:pPr>
              <w:pStyle w:val="Odsekzoznamu"/>
              <w:ind w:left="34"/>
              <w:rPr>
                <w:ins w:id="746" w:author="Autor"/>
              </w:rPr>
            </w:pPr>
            <w:ins w:id="747" w:author="Autor">
              <w:r w:rsidRPr="00DD5E91">
                <w:t>2. mes.</w:t>
              </w:r>
            </w:ins>
          </w:p>
        </w:tc>
        <w:tc>
          <w:tcPr>
            <w:tcW w:w="1111" w:type="dxa"/>
            <w:vAlign w:val="center"/>
          </w:tcPr>
          <w:p w:rsidR="00733C8D" w:rsidRPr="00DD5E91" w:rsidRDefault="00733C8D" w:rsidP="00DD5E91">
            <w:pPr>
              <w:pStyle w:val="Odsekzoznamu"/>
              <w:ind w:left="34"/>
              <w:rPr>
                <w:ins w:id="748" w:author="Autor"/>
              </w:rPr>
            </w:pPr>
            <w:ins w:id="749" w:author="Autor">
              <w:r w:rsidRPr="00DD5E91">
                <w:t>3. mes.</w:t>
              </w:r>
            </w:ins>
          </w:p>
        </w:tc>
        <w:tc>
          <w:tcPr>
            <w:tcW w:w="1110" w:type="dxa"/>
            <w:vAlign w:val="center"/>
          </w:tcPr>
          <w:p w:rsidR="00733C8D" w:rsidRPr="00DD5E91" w:rsidRDefault="00733C8D" w:rsidP="00DD5E91">
            <w:pPr>
              <w:pStyle w:val="Odsekzoznamu"/>
              <w:ind w:left="34"/>
              <w:rPr>
                <w:ins w:id="750" w:author="Autor"/>
              </w:rPr>
            </w:pPr>
            <w:ins w:id="751" w:author="Autor">
              <w:r w:rsidRPr="00DD5E91">
                <w:t>4. mes.</w:t>
              </w:r>
            </w:ins>
          </w:p>
        </w:tc>
        <w:tc>
          <w:tcPr>
            <w:tcW w:w="1110" w:type="dxa"/>
            <w:vAlign w:val="center"/>
          </w:tcPr>
          <w:p w:rsidR="00733C8D" w:rsidRPr="00DD5E91" w:rsidRDefault="00733C8D" w:rsidP="00DD5E91">
            <w:pPr>
              <w:pStyle w:val="Odsekzoznamu"/>
              <w:ind w:left="34"/>
              <w:rPr>
                <w:ins w:id="752" w:author="Autor"/>
              </w:rPr>
            </w:pPr>
            <w:ins w:id="753" w:author="Autor">
              <w:r w:rsidRPr="00DD5E91">
                <w:t>5. mes.</w:t>
              </w:r>
            </w:ins>
          </w:p>
        </w:tc>
        <w:tc>
          <w:tcPr>
            <w:tcW w:w="1111" w:type="dxa"/>
            <w:vAlign w:val="center"/>
          </w:tcPr>
          <w:p w:rsidR="00733C8D" w:rsidRPr="00DD5E91" w:rsidRDefault="00733C8D" w:rsidP="00DD5E91">
            <w:pPr>
              <w:pStyle w:val="Odsekzoznamu"/>
              <w:ind w:left="34"/>
              <w:rPr>
                <w:ins w:id="754" w:author="Autor"/>
              </w:rPr>
            </w:pPr>
            <w:ins w:id="755" w:author="Autor">
              <w:r w:rsidRPr="00DD5E91">
                <w:t>6. mes.</w:t>
              </w:r>
            </w:ins>
          </w:p>
        </w:tc>
        <w:tc>
          <w:tcPr>
            <w:tcW w:w="1100" w:type="dxa"/>
            <w:shd w:val="clear" w:color="auto" w:fill="95B3D7" w:themeFill="accent1" w:themeFillTint="99"/>
          </w:tcPr>
          <w:p w:rsidR="00733C8D" w:rsidRDefault="00733C8D" w:rsidP="004B75A3">
            <w:pPr>
              <w:ind w:left="184" w:hanging="184"/>
              <w:jc w:val="center"/>
              <w:rPr>
                <w:ins w:id="756" w:author="Autor"/>
                <w:i/>
                <w:sz w:val="16"/>
                <w:szCs w:val="16"/>
              </w:rPr>
            </w:pPr>
            <w:ins w:id="757" w:author="Autor">
              <w:r w:rsidRPr="0063168F">
                <w:rPr>
                  <w:i/>
                </w:rPr>
                <w:t>Spolu</w:t>
              </w:r>
            </w:ins>
          </w:p>
          <w:p w:rsidR="00733C8D" w:rsidRPr="0063168F" w:rsidRDefault="00733C8D" w:rsidP="004B75A3">
            <w:pPr>
              <w:ind w:left="184" w:hanging="184"/>
              <w:jc w:val="center"/>
              <w:rPr>
                <w:ins w:id="758" w:author="Autor"/>
                <w:i/>
              </w:rPr>
            </w:pPr>
            <w:ins w:id="759" w:author="Autor">
              <w:r>
                <w:rPr>
                  <w:i/>
                  <w:sz w:val="16"/>
                  <w:szCs w:val="16"/>
                </w:rPr>
                <w:t>k 31.12./30</w:t>
              </w:r>
              <w:r w:rsidRPr="004B75A3">
                <w:rPr>
                  <w:i/>
                  <w:sz w:val="16"/>
                  <w:szCs w:val="16"/>
                </w:rPr>
                <w:t>.6</w:t>
              </w:r>
              <w:r>
                <w:rPr>
                  <w:i/>
                  <w:sz w:val="16"/>
                  <w:szCs w:val="16"/>
                </w:rPr>
                <w:t>.</w:t>
              </w:r>
            </w:ins>
          </w:p>
        </w:tc>
      </w:tr>
      <w:tr w:rsidR="00B00CE9" w:rsidTr="00B00CE9">
        <w:trPr>
          <w:ins w:id="760" w:author="Autor"/>
        </w:trPr>
        <w:tc>
          <w:tcPr>
            <w:tcW w:w="1526" w:type="dxa"/>
          </w:tcPr>
          <w:p w:rsidR="00B00CE9" w:rsidRPr="0063168F" w:rsidRDefault="00B00CE9" w:rsidP="009168E7">
            <w:pPr>
              <w:jc w:val="both"/>
              <w:rPr>
                <w:ins w:id="761" w:author="Autor"/>
              </w:rPr>
            </w:pPr>
            <w:ins w:id="762" w:author="Autor">
              <w:r>
                <w:t>Podnikateľ - PO</w:t>
              </w:r>
            </w:ins>
          </w:p>
        </w:tc>
        <w:tc>
          <w:tcPr>
            <w:tcW w:w="1110" w:type="dxa"/>
          </w:tcPr>
          <w:p w:rsidR="00B00CE9" w:rsidRDefault="00B00CE9" w:rsidP="0063168F">
            <w:pPr>
              <w:jc w:val="both"/>
              <w:rPr>
                <w:ins w:id="763" w:author="Autor"/>
                <w:i/>
              </w:rPr>
            </w:pPr>
          </w:p>
        </w:tc>
        <w:tc>
          <w:tcPr>
            <w:tcW w:w="1110" w:type="dxa"/>
          </w:tcPr>
          <w:p w:rsidR="00B00CE9" w:rsidRDefault="00B00CE9" w:rsidP="0063168F">
            <w:pPr>
              <w:jc w:val="both"/>
              <w:rPr>
                <w:ins w:id="764" w:author="Autor"/>
                <w:i/>
              </w:rPr>
            </w:pPr>
          </w:p>
        </w:tc>
        <w:tc>
          <w:tcPr>
            <w:tcW w:w="1111" w:type="dxa"/>
          </w:tcPr>
          <w:p w:rsidR="00B00CE9" w:rsidRDefault="00B00CE9" w:rsidP="0063168F">
            <w:pPr>
              <w:jc w:val="both"/>
              <w:rPr>
                <w:ins w:id="765" w:author="Autor"/>
                <w:i/>
              </w:rPr>
            </w:pPr>
          </w:p>
        </w:tc>
        <w:tc>
          <w:tcPr>
            <w:tcW w:w="1110" w:type="dxa"/>
          </w:tcPr>
          <w:p w:rsidR="00B00CE9" w:rsidRDefault="00B00CE9" w:rsidP="0063168F">
            <w:pPr>
              <w:jc w:val="both"/>
              <w:rPr>
                <w:ins w:id="766" w:author="Autor"/>
                <w:i/>
              </w:rPr>
            </w:pPr>
          </w:p>
        </w:tc>
        <w:tc>
          <w:tcPr>
            <w:tcW w:w="1110" w:type="dxa"/>
          </w:tcPr>
          <w:p w:rsidR="00B00CE9" w:rsidRDefault="00B00CE9" w:rsidP="0063168F">
            <w:pPr>
              <w:jc w:val="both"/>
              <w:rPr>
                <w:ins w:id="767" w:author="Autor"/>
                <w:i/>
              </w:rPr>
            </w:pPr>
          </w:p>
        </w:tc>
        <w:tc>
          <w:tcPr>
            <w:tcW w:w="1111" w:type="dxa"/>
          </w:tcPr>
          <w:p w:rsidR="00B00CE9" w:rsidRDefault="00B00CE9" w:rsidP="0063168F">
            <w:pPr>
              <w:jc w:val="both"/>
              <w:rPr>
                <w:ins w:id="768" w:author="Autor"/>
                <w:i/>
              </w:rPr>
            </w:pPr>
          </w:p>
        </w:tc>
        <w:tc>
          <w:tcPr>
            <w:tcW w:w="1100" w:type="dxa"/>
            <w:shd w:val="clear" w:color="auto" w:fill="95B3D7" w:themeFill="accent1" w:themeFillTint="99"/>
          </w:tcPr>
          <w:p w:rsidR="00B00CE9" w:rsidRDefault="00B00CE9" w:rsidP="0063168F">
            <w:pPr>
              <w:jc w:val="both"/>
              <w:rPr>
                <w:ins w:id="769" w:author="Autor"/>
                <w:i/>
              </w:rPr>
            </w:pPr>
          </w:p>
        </w:tc>
      </w:tr>
      <w:tr w:rsidR="00B00CE9" w:rsidTr="00B00CE9">
        <w:trPr>
          <w:ins w:id="770" w:author="Autor"/>
        </w:trPr>
        <w:tc>
          <w:tcPr>
            <w:tcW w:w="1526" w:type="dxa"/>
          </w:tcPr>
          <w:p w:rsidR="00B00CE9" w:rsidRDefault="00B00CE9" w:rsidP="009168E7">
            <w:pPr>
              <w:jc w:val="both"/>
              <w:rPr>
                <w:ins w:id="771" w:author="Autor"/>
              </w:rPr>
            </w:pPr>
            <w:ins w:id="772" w:author="Autor">
              <w:r>
                <w:t>Podnikateľ - FO</w:t>
              </w:r>
            </w:ins>
          </w:p>
        </w:tc>
        <w:tc>
          <w:tcPr>
            <w:tcW w:w="1110" w:type="dxa"/>
          </w:tcPr>
          <w:p w:rsidR="00B00CE9" w:rsidRDefault="00B00CE9" w:rsidP="0063168F">
            <w:pPr>
              <w:jc w:val="both"/>
              <w:rPr>
                <w:ins w:id="773" w:author="Autor"/>
                <w:i/>
              </w:rPr>
            </w:pPr>
          </w:p>
        </w:tc>
        <w:tc>
          <w:tcPr>
            <w:tcW w:w="1110" w:type="dxa"/>
          </w:tcPr>
          <w:p w:rsidR="00B00CE9" w:rsidRDefault="00B00CE9" w:rsidP="0063168F">
            <w:pPr>
              <w:jc w:val="both"/>
              <w:rPr>
                <w:ins w:id="774" w:author="Autor"/>
                <w:i/>
              </w:rPr>
            </w:pPr>
          </w:p>
        </w:tc>
        <w:tc>
          <w:tcPr>
            <w:tcW w:w="1111" w:type="dxa"/>
          </w:tcPr>
          <w:p w:rsidR="00B00CE9" w:rsidRDefault="00B00CE9" w:rsidP="0063168F">
            <w:pPr>
              <w:jc w:val="both"/>
              <w:rPr>
                <w:ins w:id="775" w:author="Autor"/>
                <w:i/>
              </w:rPr>
            </w:pPr>
          </w:p>
        </w:tc>
        <w:tc>
          <w:tcPr>
            <w:tcW w:w="1110" w:type="dxa"/>
          </w:tcPr>
          <w:p w:rsidR="00B00CE9" w:rsidRDefault="00B00CE9" w:rsidP="0063168F">
            <w:pPr>
              <w:jc w:val="both"/>
              <w:rPr>
                <w:ins w:id="776" w:author="Autor"/>
                <w:i/>
              </w:rPr>
            </w:pPr>
          </w:p>
        </w:tc>
        <w:tc>
          <w:tcPr>
            <w:tcW w:w="1110" w:type="dxa"/>
          </w:tcPr>
          <w:p w:rsidR="00B00CE9" w:rsidRDefault="00B00CE9" w:rsidP="0063168F">
            <w:pPr>
              <w:jc w:val="both"/>
              <w:rPr>
                <w:ins w:id="777" w:author="Autor"/>
                <w:i/>
              </w:rPr>
            </w:pPr>
          </w:p>
        </w:tc>
        <w:tc>
          <w:tcPr>
            <w:tcW w:w="1111" w:type="dxa"/>
          </w:tcPr>
          <w:p w:rsidR="00B00CE9" w:rsidRDefault="00B00CE9" w:rsidP="0063168F">
            <w:pPr>
              <w:jc w:val="both"/>
              <w:rPr>
                <w:ins w:id="778" w:author="Autor"/>
                <w:i/>
              </w:rPr>
            </w:pPr>
          </w:p>
        </w:tc>
        <w:tc>
          <w:tcPr>
            <w:tcW w:w="1100" w:type="dxa"/>
            <w:shd w:val="clear" w:color="auto" w:fill="95B3D7" w:themeFill="accent1" w:themeFillTint="99"/>
          </w:tcPr>
          <w:p w:rsidR="00B00CE9" w:rsidRDefault="00B00CE9" w:rsidP="0063168F">
            <w:pPr>
              <w:jc w:val="both"/>
              <w:rPr>
                <w:ins w:id="779" w:author="Autor"/>
                <w:i/>
              </w:rPr>
            </w:pPr>
          </w:p>
        </w:tc>
      </w:tr>
      <w:tr w:rsidR="00BF0F3A" w:rsidTr="00B00CE9">
        <w:trPr>
          <w:ins w:id="780" w:author="Autor"/>
        </w:trPr>
        <w:tc>
          <w:tcPr>
            <w:tcW w:w="1526" w:type="dxa"/>
          </w:tcPr>
          <w:p w:rsidR="00BF0F3A" w:rsidRDefault="00BF0F3A" w:rsidP="009168E7">
            <w:pPr>
              <w:jc w:val="both"/>
              <w:rPr>
                <w:ins w:id="781" w:author="Autor"/>
              </w:rPr>
            </w:pPr>
            <w:ins w:id="782" w:author="Autor">
              <w:r>
                <w:t>Obec</w:t>
              </w:r>
            </w:ins>
          </w:p>
        </w:tc>
        <w:tc>
          <w:tcPr>
            <w:tcW w:w="1110" w:type="dxa"/>
          </w:tcPr>
          <w:p w:rsidR="00BF0F3A" w:rsidRDefault="00BF0F3A" w:rsidP="0063168F">
            <w:pPr>
              <w:jc w:val="both"/>
              <w:rPr>
                <w:ins w:id="783" w:author="Autor"/>
                <w:i/>
              </w:rPr>
            </w:pPr>
          </w:p>
        </w:tc>
        <w:tc>
          <w:tcPr>
            <w:tcW w:w="1110" w:type="dxa"/>
          </w:tcPr>
          <w:p w:rsidR="00BF0F3A" w:rsidRDefault="00BF0F3A" w:rsidP="0063168F">
            <w:pPr>
              <w:jc w:val="both"/>
              <w:rPr>
                <w:ins w:id="784" w:author="Autor"/>
                <w:i/>
              </w:rPr>
            </w:pPr>
          </w:p>
        </w:tc>
        <w:tc>
          <w:tcPr>
            <w:tcW w:w="1111" w:type="dxa"/>
          </w:tcPr>
          <w:p w:rsidR="00BF0F3A" w:rsidRDefault="00BF0F3A" w:rsidP="0063168F">
            <w:pPr>
              <w:jc w:val="both"/>
              <w:rPr>
                <w:ins w:id="785" w:author="Autor"/>
                <w:i/>
              </w:rPr>
            </w:pPr>
          </w:p>
        </w:tc>
        <w:tc>
          <w:tcPr>
            <w:tcW w:w="1110" w:type="dxa"/>
          </w:tcPr>
          <w:p w:rsidR="00BF0F3A" w:rsidRDefault="00BF0F3A" w:rsidP="0063168F">
            <w:pPr>
              <w:jc w:val="both"/>
              <w:rPr>
                <w:ins w:id="786" w:author="Autor"/>
                <w:i/>
              </w:rPr>
            </w:pPr>
          </w:p>
        </w:tc>
        <w:tc>
          <w:tcPr>
            <w:tcW w:w="1110" w:type="dxa"/>
          </w:tcPr>
          <w:p w:rsidR="00BF0F3A" w:rsidRDefault="00BF0F3A" w:rsidP="0063168F">
            <w:pPr>
              <w:jc w:val="both"/>
              <w:rPr>
                <w:ins w:id="787" w:author="Autor"/>
                <w:i/>
              </w:rPr>
            </w:pPr>
          </w:p>
        </w:tc>
        <w:tc>
          <w:tcPr>
            <w:tcW w:w="1111" w:type="dxa"/>
          </w:tcPr>
          <w:p w:rsidR="00BF0F3A" w:rsidRDefault="00BF0F3A" w:rsidP="0063168F">
            <w:pPr>
              <w:jc w:val="both"/>
              <w:rPr>
                <w:ins w:id="788" w:author="Autor"/>
                <w:i/>
              </w:rPr>
            </w:pPr>
          </w:p>
        </w:tc>
        <w:tc>
          <w:tcPr>
            <w:tcW w:w="1100" w:type="dxa"/>
            <w:shd w:val="clear" w:color="auto" w:fill="95B3D7" w:themeFill="accent1" w:themeFillTint="99"/>
          </w:tcPr>
          <w:p w:rsidR="00BF0F3A" w:rsidRDefault="00BF0F3A" w:rsidP="0063168F">
            <w:pPr>
              <w:jc w:val="both"/>
              <w:rPr>
                <w:ins w:id="789" w:author="Autor"/>
                <w:i/>
              </w:rPr>
            </w:pPr>
          </w:p>
        </w:tc>
      </w:tr>
      <w:tr w:rsidR="001E16E0" w:rsidTr="00B00CE9">
        <w:trPr>
          <w:ins w:id="790" w:author="Autor"/>
        </w:trPr>
        <w:tc>
          <w:tcPr>
            <w:tcW w:w="1526" w:type="dxa"/>
          </w:tcPr>
          <w:p w:rsidR="001E16E0" w:rsidRPr="0063168F" w:rsidRDefault="001E16E0" w:rsidP="0000791C">
            <w:pPr>
              <w:jc w:val="both"/>
              <w:rPr>
                <w:ins w:id="791" w:author="Autor"/>
              </w:rPr>
            </w:pPr>
            <w:ins w:id="792" w:author="Autor">
              <w:r>
                <w:t>Organizácia v pôsobnosti št. správy</w:t>
              </w:r>
            </w:ins>
          </w:p>
        </w:tc>
        <w:tc>
          <w:tcPr>
            <w:tcW w:w="1110" w:type="dxa"/>
          </w:tcPr>
          <w:p w:rsidR="001E16E0" w:rsidRDefault="001E16E0" w:rsidP="0063168F">
            <w:pPr>
              <w:jc w:val="both"/>
              <w:rPr>
                <w:ins w:id="793" w:author="Autor"/>
                <w:i/>
              </w:rPr>
            </w:pPr>
          </w:p>
        </w:tc>
        <w:tc>
          <w:tcPr>
            <w:tcW w:w="1110" w:type="dxa"/>
          </w:tcPr>
          <w:p w:rsidR="001E16E0" w:rsidRDefault="001E16E0" w:rsidP="0063168F">
            <w:pPr>
              <w:jc w:val="both"/>
              <w:rPr>
                <w:ins w:id="794" w:author="Autor"/>
                <w:i/>
              </w:rPr>
            </w:pPr>
          </w:p>
        </w:tc>
        <w:tc>
          <w:tcPr>
            <w:tcW w:w="1111" w:type="dxa"/>
          </w:tcPr>
          <w:p w:rsidR="001E16E0" w:rsidRDefault="001E16E0" w:rsidP="0063168F">
            <w:pPr>
              <w:jc w:val="both"/>
              <w:rPr>
                <w:ins w:id="795" w:author="Autor"/>
                <w:i/>
              </w:rPr>
            </w:pPr>
          </w:p>
        </w:tc>
        <w:tc>
          <w:tcPr>
            <w:tcW w:w="1110" w:type="dxa"/>
          </w:tcPr>
          <w:p w:rsidR="001E16E0" w:rsidRDefault="001E16E0" w:rsidP="0063168F">
            <w:pPr>
              <w:jc w:val="both"/>
              <w:rPr>
                <w:ins w:id="796" w:author="Autor"/>
                <w:i/>
              </w:rPr>
            </w:pPr>
          </w:p>
        </w:tc>
        <w:tc>
          <w:tcPr>
            <w:tcW w:w="1110" w:type="dxa"/>
          </w:tcPr>
          <w:p w:rsidR="001E16E0" w:rsidRDefault="001E16E0" w:rsidP="0063168F">
            <w:pPr>
              <w:jc w:val="both"/>
              <w:rPr>
                <w:ins w:id="797" w:author="Autor"/>
                <w:i/>
              </w:rPr>
            </w:pPr>
          </w:p>
        </w:tc>
        <w:tc>
          <w:tcPr>
            <w:tcW w:w="1111" w:type="dxa"/>
          </w:tcPr>
          <w:p w:rsidR="001E16E0" w:rsidRDefault="001E16E0" w:rsidP="0063168F">
            <w:pPr>
              <w:jc w:val="both"/>
              <w:rPr>
                <w:ins w:id="798" w:author="Autor"/>
                <w:i/>
              </w:rPr>
            </w:pPr>
          </w:p>
        </w:tc>
        <w:tc>
          <w:tcPr>
            <w:tcW w:w="1100" w:type="dxa"/>
            <w:shd w:val="clear" w:color="auto" w:fill="95B3D7" w:themeFill="accent1" w:themeFillTint="99"/>
          </w:tcPr>
          <w:p w:rsidR="001E16E0" w:rsidRDefault="001E16E0" w:rsidP="0063168F">
            <w:pPr>
              <w:jc w:val="both"/>
              <w:rPr>
                <w:ins w:id="799" w:author="Autor"/>
                <w:i/>
              </w:rPr>
            </w:pPr>
          </w:p>
        </w:tc>
      </w:tr>
      <w:tr w:rsidR="001E16E0" w:rsidTr="00B00CE9">
        <w:trPr>
          <w:ins w:id="800" w:author="Autor"/>
        </w:trPr>
        <w:tc>
          <w:tcPr>
            <w:tcW w:w="1526" w:type="dxa"/>
          </w:tcPr>
          <w:p w:rsidR="001E16E0" w:rsidRPr="0063168F" w:rsidRDefault="001E16E0" w:rsidP="0000791C">
            <w:pPr>
              <w:jc w:val="both"/>
              <w:rPr>
                <w:ins w:id="801" w:author="Autor"/>
              </w:rPr>
            </w:pPr>
            <w:ins w:id="802" w:author="Autor">
              <w:r>
                <w:t>Organizácia v pôsobnosti samosprávy</w:t>
              </w:r>
            </w:ins>
          </w:p>
        </w:tc>
        <w:tc>
          <w:tcPr>
            <w:tcW w:w="1110" w:type="dxa"/>
          </w:tcPr>
          <w:p w:rsidR="001E16E0" w:rsidRDefault="001E16E0" w:rsidP="0063168F">
            <w:pPr>
              <w:jc w:val="both"/>
              <w:rPr>
                <w:ins w:id="803" w:author="Autor"/>
                <w:i/>
              </w:rPr>
            </w:pPr>
          </w:p>
        </w:tc>
        <w:tc>
          <w:tcPr>
            <w:tcW w:w="1110" w:type="dxa"/>
          </w:tcPr>
          <w:p w:rsidR="001E16E0" w:rsidRDefault="001E16E0" w:rsidP="0063168F">
            <w:pPr>
              <w:jc w:val="both"/>
              <w:rPr>
                <w:ins w:id="804" w:author="Autor"/>
                <w:i/>
              </w:rPr>
            </w:pPr>
          </w:p>
        </w:tc>
        <w:tc>
          <w:tcPr>
            <w:tcW w:w="1111" w:type="dxa"/>
          </w:tcPr>
          <w:p w:rsidR="001E16E0" w:rsidRDefault="001E16E0" w:rsidP="0063168F">
            <w:pPr>
              <w:jc w:val="both"/>
              <w:rPr>
                <w:ins w:id="805" w:author="Autor"/>
                <w:i/>
              </w:rPr>
            </w:pPr>
          </w:p>
        </w:tc>
        <w:tc>
          <w:tcPr>
            <w:tcW w:w="1110" w:type="dxa"/>
          </w:tcPr>
          <w:p w:rsidR="001E16E0" w:rsidRDefault="001E16E0" w:rsidP="0063168F">
            <w:pPr>
              <w:jc w:val="both"/>
              <w:rPr>
                <w:ins w:id="806" w:author="Autor"/>
                <w:i/>
              </w:rPr>
            </w:pPr>
          </w:p>
        </w:tc>
        <w:tc>
          <w:tcPr>
            <w:tcW w:w="1110" w:type="dxa"/>
          </w:tcPr>
          <w:p w:rsidR="001E16E0" w:rsidRDefault="001E16E0" w:rsidP="0063168F">
            <w:pPr>
              <w:jc w:val="both"/>
              <w:rPr>
                <w:ins w:id="807" w:author="Autor"/>
                <w:i/>
              </w:rPr>
            </w:pPr>
          </w:p>
        </w:tc>
        <w:tc>
          <w:tcPr>
            <w:tcW w:w="1111" w:type="dxa"/>
          </w:tcPr>
          <w:p w:rsidR="001E16E0" w:rsidRDefault="001E16E0" w:rsidP="0063168F">
            <w:pPr>
              <w:jc w:val="both"/>
              <w:rPr>
                <w:ins w:id="808" w:author="Autor"/>
                <w:i/>
              </w:rPr>
            </w:pPr>
          </w:p>
        </w:tc>
        <w:tc>
          <w:tcPr>
            <w:tcW w:w="1100" w:type="dxa"/>
            <w:shd w:val="clear" w:color="auto" w:fill="95B3D7" w:themeFill="accent1" w:themeFillTint="99"/>
          </w:tcPr>
          <w:p w:rsidR="001E16E0" w:rsidRDefault="001E16E0" w:rsidP="0063168F">
            <w:pPr>
              <w:jc w:val="both"/>
              <w:rPr>
                <w:ins w:id="809" w:author="Autor"/>
                <w:i/>
              </w:rPr>
            </w:pPr>
          </w:p>
        </w:tc>
      </w:tr>
      <w:tr w:rsidR="00B00CE9" w:rsidTr="00B00CE9">
        <w:trPr>
          <w:ins w:id="810" w:author="Autor"/>
        </w:trPr>
        <w:tc>
          <w:tcPr>
            <w:tcW w:w="1526" w:type="dxa"/>
          </w:tcPr>
          <w:p w:rsidR="00B00CE9" w:rsidRPr="0063168F" w:rsidRDefault="00733C8D" w:rsidP="009168E7">
            <w:pPr>
              <w:jc w:val="both"/>
              <w:rPr>
                <w:ins w:id="811" w:author="Autor"/>
              </w:rPr>
            </w:pPr>
            <w:ins w:id="812" w:author="Autor">
              <w:r>
                <w:t>MVO</w:t>
              </w:r>
              <w:r w:rsidDel="00733C8D">
                <w:t xml:space="preserve"> </w:t>
              </w:r>
            </w:ins>
          </w:p>
        </w:tc>
        <w:tc>
          <w:tcPr>
            <w:tcW w:w="1110" w:type="dxa"/>
          </w:tcPr>
          <w:p w:rsidR="00B00CE9" w:rsidRDefault="00B00CE9" w:rsidP="0063168F">
            <w:pPr>
              <w:jc w:val="both"/>
              <w:rPr>
                <w:ins w:id="813" w:author="Autor"/>
                <w:i/>
              </w:rPr>
            </w:pPr>
          </w:p>
        </w:tc>
        <w:tc>
          <w:tcPr>
            <w:tcW w:w="1110" w:type="dxa"/>
          </w:tcPr>
          <w:p w:rsidR="00B00CE9" w:rsidRDefault="00B00CE9" w:rsidP="0063168F">
            <w:pPr>
              <w:jc w:val="both"/>
              <w:rPr>
                <w:ins w:id="814" w:author="Autor"/>
                <w:i/>
              </w:rPr>
            </w:pPr>
          </w:p>
        </w:tc>
        <w:tc>
          <w:tcPr>
            <w:tcW w:w="1111" w:type="dxa"/>
          </w:tcPr>
          <w:p w:rsidR="00B00CE9" w:rsidRDefault="00B00CE9" w:rsidP="0063168F">
            <w:pPr>
              <w:jc w:val="both"/>
              <w:rPr>
                <w:ins w:id="815" w:author="Autor"/>
                <w:i/>
              </w:rPr>
            </w:pPr>
          </w:p>
        </w:tc>
        <w:tc>
          <w:tcPr>
            <w:tcW w:w="1110" w:type="dxa"/>
          </w:tcPr>
          <w:p w:rsidR="00B00CE9" w:rsidRDefault="00B00CE9" w:rsidP="0063168F">
            <w:pPr>
              <w:jc w:val="both"/>
              <w:rPr>
                <w:ins w:id="816" w:author="Autor"/>
                <w:i/>
              </w:rPr>
            </w:pPr>
          </w:p>
        </w:tc>
        <w:tc>
          <w:tcPr>
            <w:tcW w:w="1110" w:type="dxa"/>
          </w:tcPr>
          <w:p w:rsidR="00B00CE9" w:rsidRDefault="00B00CE9" w:rsidP="0063168F">
            <w:pPr>
              <w:jc w:val="both"/>
              <w:rPr>
                <w:ins w:id="817" w:author="Autor"/>
                <w:i/>
              </w:rPr>
            </w:pPr>
          </w:p>
        </w:tc>
        <w:tc>
          <w:tcPr>
            <w:tcW w:w="1111" w:type="dxa"/>
          </w:tcPr>
          <w:p w:rsidR="00B00CE9" w:rsidRDefault="00B00CE9" w:rsidP="0063168F">
            <w:pPr>
              <w:jc w:val="both"/>
              <w:rPr>
                <w:ins w:id="818" w:author="Autor"/>
                <w:i/>
              </w:rPr>
            </w:pPr>
          </w:p>
        </w:tc>
        <w:tc>
          <w:tcPr>
            <w:tcW w:w="1100" w:type="dxa"/>
            <w:shd w:val="clear" w:color="auto" w:fill="95B3D7" w:themeFill="accent1" w:themeFillTint="99"/>
          </w:tcPr>
          <w:p w:rsidR="00B00CE9" w:rsidRDefault="00B00CE9" w:rsidP="0063168F">
            <w:pPr>
              <w:jc w:val="both"/>
              <w:rPr>
                <w:ins w:id="819" w:author="Autor"/>
                <w:i/>
              </w:rPr>
            </w:pPr>
          </w:p>
        </w:tc>
      </w:tr>
      <w:tr w:rsidR="00B00CE9" w:rsidTr="00B00CE9">
        <w:trPr>
          <w:ins w:id="820" w:author="Autor"/>
        </w:trPr>
        <w:tc>
          <w:tcPr>
            <w:tcW w:w="1526" w:type="dxa"/>
          </w:tcPr>
          <w:p w:rsidR="00B00CE9" w:rsidRPr="0063168F" w:rsidRDefault="00B00CE9" w:rsidP="009168E7">
            <w:pPr>
              <w:jc w:val="both"/>
              <w:rPr>
                <w:ins w:id="821" w:author="Autor"/>
              </w:rPr>
            </w:pPr>
            <w:ins w:id="822" w:author="Autor">
              <w:r w:rsidRPr="0063168F">
                <w:t>Študenti</w:t>
              </w:r>
            </w:ins>
          </w:p>
        </w:tc>
        <w:tc>
          <w:tcPr>
            <w:tcW w:w="1110" w:type="dxa"/>
          </w:tcPr>
          <w:p w:rsidR="00B00CE9" w:rsidRDefault="00B00CE9" w:rsidP="0063168F">
            <w:pPr>
              <w:jc w:val="both"/>
              <w:rPr>
                <w:ins w:id="823" w:author="Autor"/>
                <w:i/>
              </w:rPr>
            </w:pPr>
          </w:p>
        </w:tc>
        <w:tc>
          <w:tcPr>
            <w:tcW w:w="1110" w:type="dxa"/>
          </w:tcPr>
          <w:p w:rsidR="00B00CE9" w:rsidRDefault="00B00CE9" w:rsidP="0063168F">
            <w:pPr>
              <w:jc w:val="both"/>
              <w:rPr>
                <w:ins w:id="824" w:author="Autor"/>
                <w:i/>
              </w:rPr>
            </w:pPr>
          </w:p>
        </w:tc>
        <w:tc>
          <w:tcPr>
            <w:tcW w:w="1111" w:type="dxa"/>
          </w:tcPr>
          <w:p w:rsidR="00B00CE9" w:rsidRDefault="00B00CE9" w:rsidP="0063168F">
            <w:pPr>
              <w:jc w:val="both"/>
              <w:rPr>
                <w:ins w:id="825" w:author="Autor"/>
                <w:i/>
              </w:rPr>
            </w:pPr>
          </w:p>
        </w:tc>
        <w:tc>
          <w:tcPr>
            <w:tcW w:w="1110" w:type="dxa"/>
          </w:tcPr>
          <w:p w:rsidR="00B00CE9" w:rsidRDefault="00B00CE9" w:rsidP="0063168F">
            <w:pPr>
              <w:jc w:val="both"/>
              <w:rPr>
                <w:ins w:id="826" w:author="Autor"/>
                <w:i/>
              </w:rPr>
            </w:pPr>
          </w:p>
        </w:tc>
        <w:tc>
          <w:tcPr>
            <w:tcW w:w="1110" w:type="dxa"/>
          </w:tcPr>
          <w:p w:rsidR="00B00CE9" w:rsidRDefault="00B00CE9" w:rsidP="0063168F">
            <w:pPr>
              <w:jc w:val="both"/>
              <w:rPr>
                <w:ins w:id="827" w:author="Autor"/>
                <w:i/>
              </w:rPr>
            </w:pPr>
          </w:p>
        </w:tc>
        <w:tc>
          <w:tcPr>
            <w:tcW w:w="1111" w:type="dxa"/>
          </w:tcPr>
          <w:p w:rsidR="00B00CE9" w:rsidRDefault="00B00CE9" w:rsidP="0063168F">
            <w:pPr>
              <w:jc w:val="both"/>
              <w:rPr>
                <w:ins w:id="828" w:author="Autor"/>
                <w:i/>
              </w:rPr>
            </w:pPr>
          </w:p>
        </w:tc>
        <w:tc>
          <w:tcPr>
            <w:tcW w:w="1100" w:type="dxa"/>
            <w:shd w:val="clear" w:color="auto" w:fill="95B3D7" w:themeFill="accent1" w:themeFillTint="99"/>
          </w:tcPr>
          <w:p w:rsidR="00B00CE9" w:rsidRDefault="00B00CE9" w:rsidP="0063168F">
            <w:pPr>
              <w:jc w:val="both"/>
              <w:rPr>
                <w:ins w:id="829" w:author="Autor"/>
                <w:i/>
              </w:rPr>
            </w:pPr>
          </w:p>
        </w:tc>
      </w:tr>
      <w:tr w:rsidR="00B00CE9" w:rsidTr="00B00CE9">
        <w:trPr>
          <w:ins w:id="830" w:author="Autor"/>
        </w:trPr>
        <w:tc>
          <w:tcPr>
            <w:tcW w:w="1526" w:type="dxa"/>
          </w:tcPr>
          <w:p w:rsidR="00B00CE9" w:rsidRPr="0063168F" w:rsidRDefault="00B00CE9" w:rsidP="009168E7">
            <w:pPr>
              <w:jc w:val="both"/>
              <w:rPr>
                <w:ins w:id="831" w:author="Autor"/>
              </w:rPr>
            </w:pPr>
            <w:ins w:id="832" w:author="Autor">
              <w:r>
                <w:t>Iné</w:t>
              </w:r>
            </w:ins>
          </w:p>
        </w:tc>
        <w:tc>
          <w:tcPr>
            <w:tcW w:w="1110" w:type="dxa"/>
          </w:tcPr>
          <w:p w:rsidR="00B00CE9" w:rsidRDefault="00B00CE9" w:rsidP="0063168F">
            <w:pPr>
              <w:jc w:val="both"/>
              <w:rPr>
                <w:ins w:id="833" w:author="Autor"/>
                <w:i/>
              </w:rPr>
            </w:pPr>
          </w:p>
        </w:tc>
        <w:tc>
          <w:tcPr>
            <w:tcW w:w="1110" w:type="dxa"/>
          </w:tcPr>
          <w:p w:rsidR="00B00CE9" w:rsidRDefault="00B00CE9" w:rsidP="0063168F">
            <w:pPr>
              <w:jc w:val="both"/>
              <w:rPr>
                <w:ins w:id="834" w:author="Autor"/>
                <w:i/>
              </w:rPr>
            </w:pPr>
          </w:p>
        </w:tc>
        <w:tc>
          <w:tcPr>
            <w:tcW w:w="1111" w:type="dxa"/>
          </w:tcPr>
          <w:p w:rsidR="00B00CE9" w:rsidRDefault="00B00CE9" w:rsidP="0063168F">
            <w:pPr>
              <w:jc w:val="both"/>
              <w:rPr>
                <w:ins w:id="835" w:author="Autor"/>
                <w:i/>
              </w:rPr>
            </w:pPr>
          </w:p>
        </w:tc>
        <w:tc>
          <w:tcPr>
            <w:tcW w:w="1110" w:type="dxa"/>
          </w:tcPr>
          <w:p w:rsidR="00B00CE9" w:rsidRDefault="00B00CE9" w:rsidP="0063168F">
            <w:pPr>
              <w:jc w:val="both"/>
              <w:rPr>
                <w:ins w:id="836" w:author="Autor"/>
                <w:i/>
              </w:rPr>
            </w:pPr>
          </w:p>
        </w:tc>
        <w:tc>
          <w:tcPr>
            <w:tcW w:w="1110" w:type="dxa"/>
          </w:tcPr>
          <w:p w:rsidR="00B00CE9" w:rsidRDefault="00B00CE9" w:rsidP="0063168F">
            <w:pPr>
              <w:jc w:val="both"/>
              <w:rPr>
                <w:ins w:id="837" w:author="Autor"/>
                <w:i/>
              </w:rPr>
            </w:pPr>
          </w:p>
        </w:tc>
        <w:tc>
          <w:tcPr>
            <w:tcW w:w="1111" w:type="dxa"/>
          </w:tcPr>
          <w:p w:rsidR="00B00CE9" w:rsidRDefault="00B00CE9" w:rsidP="0063168F">
            <w:pPr>
              <w:jc w:val="both"/>
              <w:rPr>
                <w:ins w:id="838" w:author="Autor"/>
                <w:i/>
              </w:rPr>
            </w:pPr>
          </w:p>
        </w:tc>
        <w:tc>
          <w:tcPr>
            <w:tcW w:w="1100" w:type="dxa"/>
            <w:shd w:val="clear" w:color="auto" w:fill="95B3D7" w:themeFill="accent1" w:themeFillTint="99"/>
          </w:tcPr>
          <w:p w:rsidR="00B00CE9" w:rsidRDefault="00B00CE9" w:rsidP="0063168F">
            <w:pPr>
              <w:jc w:val="both"/>
              <w:rPr>
                <w:ins w:id="839" w:author="Autor"/>
                <w:i/>
              </w:rPr>
            </w:pPr>
          </w:p>
        </w:tc>
      </w:tr>
      <w:tr w:rsidR="00ED432F" w:rsidTr="00B00CE9">
        <w:trPr>
          <w:ins w:id="840" w:author="Autor"/>
        </w:trPr>
        <w:tc>
          <w:tcPr>
            <w:tcW w:w="1526" w:type="dxa"/>
            <w:shd w:val="clear" w:color="auto" w:fill="95B3D7" w:themeFill="accent1" w:themeFillTint="99"/>
          </w:tcPr>
          <w:p w:rsidR="0063168F" w:rsidRDefault="0063168F" w:rsidP="0063168F">
            <w:pPr>
              <w:jc w:val="both"/>
              <w:rPr>
                <w:ins w:id="841" w:author="Autor"/>
                <w:i/>
              </w:rPr>
            </w:pPr>
            <w:ins w:id="842" w:author="Autor">
              <w:r>
                <w:rPr>
                  <w:i/>
                </w:rPr>
                <w:t>Spolu</w:t>
              </w:r>
            </w:ins>
          </w:p>
        </w:tc>
        <w:tc>
          <w:tcPr>
            <w:tcW w:w="1110" w:type="dxa"/>
            <w:shd w:val="clear" w:color="auto" w:fill="95B3D7" w:themeFill="accent1" w:themeFillTint="99"/>
          </w:tcPr>
          <w:p w:rsidR="0063168F" w:rsidRDefault="0063168F" w:rsidP="0063168F">
            <w:pPr>
              <w:jc w:val="both"/>
              <w:rPr>
                <w:ins w:id="843" w:author="Autor"/>
                <w:i/>
              </w:rPr>
            </w:pPr>
          </w:p>
        </w:tc>
        <w:tc>
          <w:tcPr>
            <w:tcW w:w="1110" w:type="dxa"/>
            <w:shd w:val="clear" w:color="auto" w:fill="95B3D7" w:themeFill="accent1" w:themeFillTint="99"/>
          </w:tcPr>
          <w:p w:rsidR="0063168F" w:rsidRDefault="0063168F" w:rsidP="0063168F">
            <w:pPr>
              <w:jc w:val="both"/>
              <w:rPr>
                <w:ins w:id="844" w:author="Autor"/>
                <w:i/>
              </w:rPr>
            </w:pPr>
          </w:p>
        </w:tc>
        <w:tc>
          <w:tcPr>
            <w:tcW w:w="1111" w:type="dxa"/>
            <w:shd w:val="clear" w:color="auto" w:fill="95B3D7" w:themeFill="accent1" w:themeFillTint="99"/>
          </w:tcPr>
          <w:p w:rsidR="0063168F" w:rsidRDefault="0063168F" w:rsidP="0063168F">
            <w:pPr>
              <w:jc w:val="both"/>
              <w:rPr>
                <w:ins w:id="845" w:author="Autor"/>
                <w:i/>
              </w:rPr>
            </w:pPr>
          </w:p>
        </w:tc>
        <w:tc>
          <w:tcPr>
            <w:tcW w:w="1110" w:type="dxa"/>
            <w:shd w:val="clear" w:color="auto" w:fill="95B3D7" w:themeFill="accent1" w:themeFillTint="99"/>
          </w:tcPr>
          <w:p w:rsidR="0063168F" w:rsidRDefault="0063168F" w:rsidP="0063168F">
            <w:pPr>
              <w:jc w:val="both"/>
              <w:rPr>
                <w:ins w:id="846" w:author="Autor"/>
                <w:i/>
              </w:rPr>
            </w:pPr>
          </w:p>
        </w:tc>
        <w:tc>
          <w:tcPr>
            <w:tcW w:w="1110" w:type="dxa"/>
            <w:shd w:val="clear" w:color="auto" w:fill="95B3D7" w:themeFill="accent1" w:themeFillTint="99"/>
          </w:tcPr>
          <w:p w:rsidR="0063168F" w:rsidRDefault="0063168F" w:rsidP="0063168F">
            <w:pPr>
              <w:jc w:val="both"/>
              <w:rPr>
                <w:ins w:id="847" w:author="Autor"/>
                <w:i/>
              </w:rPr>
            </w:pPr>
          </w:p>
        </w:tc>
        <w:tc>
          <w:tcPr>
            <w:tcW w:w="1111" w:type="dxa"/>
            <w:shd w:val="clear" w:color="auto" w:fill="95B3D7" w:themeFill="accent1" w:themeFillTint="99"/>
          </w:tcPr>
          <w:p w:rsidR="0063168F" w:rsidRDefault="0063168F" w:rsidP="0063168F">
            <w:pPr>
              <w:jc w:val="both"/>
              <w:rPr>
                <w:ins w:id="848" w:author="Autor"/>
                <w:i/>
              </w:rPr>
            </w:pPr>
          </w:p>
        </w:tc>
        <w:tc>
          <w:tcPr>
            <w:tcW w:w="1100" w:type="dxa"/>
            <w:shd w:val="clear" w:color="auto" w:fill="95B3D7" w:themeFill="accent1" w:themeFillTint="99"/>
          </w:tcPr>
          <w:p w:rsidR="0063168F" w:rsidRDefault="0063168F" w:rsidP="0063168F">
            <w:pPr>
              <w:jc w:val="both"/>
              <w:rPr>
                <w:ins w:id="849" w:author="Autor"/>
                <w:i/>
              </w:rPr>
            </w:pPr>
          </w:p>
        </w:tc>
      </w:tr>
    </w:tbl>
    <w:p w:rsidR="009168E7" w:rsidRDefault="009168E7" w:rsidP="0063168F">
      <w:pPr>
        <w:jc w:val="both"/>
        <w:rPr>
          <w:ins w:id="850" w:author="Autor"/>
          <w:i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1766"/>
        <w:gridCol w:w="1071"/>
        <w:gridCol w:w="1071"/>
        <w:gridCol w:w="1072"/>
        <w:gridCol w:w="1072"/>
        <w:gridCol w:w="1072"/>
        <w:gridCol w:w="1072"/>
        <w:gridCol w:w="1092"/>
      </w:tblGrid>
      <w:tr w:rsidR="00353000" w:rsidTr="00353000">
        <w:trPr>
          <w:trHeight w:val="276"/>
          <w:ins w:id="851" w:author="Autor"/>
        </w:trPr>
        <w:tc>
          <w:tcPr>
            <w:tcW w:w="5000" w:type="pct"/>
            <w:gridSpan w:val="8"/>
            <w:shd w:val="clear" w:color="auto" w:fill="auto"/>
          </w:tcPr>
          <w:p w:rsidR="00353000" w:rsidRPr="006F796E" w:rsidRDefault="00353000" w:rsidP="009168E7">
            <w:pPr>
              <w:jc w:val="center"/>
              <w:rPr>
                <w:ins w:id="852" w:author="Autor"/>
                <w:i/>
              </w:rPr>
            </w:pPr>
            <w:ins w:id="853" w:author="Autor">
              <w:r w:rsidRPr="00100701">
                <w:rPr>
                  <w:b/>
                  <w:i/>
                </w:rPr>
                <w:t xml:space="preserve">Počet </w:t>
              </w:r>
              <w:r>
                <w:rPr>
                  <w:b/>
                  <w:i/>
                </w:rPr>
                <w:t xml:space="preserve">osobných </w:t>
              </w:r>
              <w:r w:rsidRPr="00100701">
                <w:rPr>
                  <w:b/>
                  <w:i/>
                </w:rPr>
                <w:t>konzultácií</w:t>
              </w:r>
              <w:r>
                <w:rPr>
                  <w:b/>
                  <w:i/>
                </w:rPr>
                <w:t xml:space="preserve"> - podľa </w:t>
              </w:r>
              <w:r w:rsidR="009168E7">
                <w:rPr>
                  <w:b/>
                  <w:i/>
                </w:rPr>
                <w:t>OP</w:t>
              </w:r>
            </w:ins>
          </w:p>
        </w:tc>
      </w:tr>
      <w:tr w:rsidR="00733C8D" w:rsidTr="00733C8D">
        <w:trPr>
          <w:trHeight w:val="276"/>
          <w:ins w:id="854" w:author="Autor"/>
        </w:trPr>
        <w:tc>
          <w:tcPr>
            <w:tcW w:w="951" w:type="pct"/>
          </w:tcPr>
          <w:p w:rsidR="00733C8D" w:rsidRDefault="00733C8D" w:rsidP="00353000">
            <w:pPr>
              <w:jc w:val="both"/>
              <w:rPr>
                <w:ins w:id="855" w:author="Autor"/>
              </w:rPr>
            </w:pPr>
            <w:ins w:id="856" w:author="Autor">
              <w:r w:rsidRPr="00ED432F">
                <w:t>Poskytnuté informácie</w:t>
              </w:r>
            </w:ins>
          </w:p>
        </w:tc>
        <w:tc>
          <w:tcPr>
            <w:tcW w:w="577" w:type="pct"/>
            <w:shd w:val="clear" w:color="auto" w:fill="auto"/>
            <w:vAlign w:val="center"/>
          </w:tcPr>
          <w:p w:rsidR="00733C8D" w:rsidRPr="00DD5E91" w:rsidRDefault="00733C8D" w:rsidP="00AD11A2">
            <w:pPr>
              <w:jc w:val="center"/>
              <w:rPr>
                <w:ins w:id="857" w:author="Autor"/>
              </w:rPr>
            </w:pPr>
            <w:ins w:id="858" w:author="Autor">
              <w:r w:rsidRPr="00DD5E91">
                <w:t>1. mes.</w:t>
              </w:r>
            </w:ins>
          </w:p>
        </w:tc>
        <w:tc>
          <w:tcPr>
            <w:tcW w:w="577" w:type="pct"/>
            <w:shd w:val="clear" w:color="auto" w:fill="auto"/>
            <w:vAlign w:val="center"/>
          </w:tcPr>
          <w:p w:rsidR="00733C8D" w:rsidRPr="00DD5E91" w:rsidRDefault="00733C8D" w:rsidP="00AD11A2">
            <w:pPr>
              <w:jc w:val="center"/>
              <w:rPr>
                <w:ins w:id="859" w:author="Autor"/>
              </w:rPr>
            </w:pPr>
            <w:ins w:id="860" w:author="Autor">
              <w:r w:rsidRPr="00DD5E91">
                <w:t>2. mes.</w:t>
              </w:r>
            </w:ins>
          </w:p>
        </w:tc>
        <w:tc>
          <w:tcPr>
            <w:tcW w:w="577" w:type="pct"/>
            <w:shd w:val="clear" w:color="auto" w:fill="auto"/>
            <w:vAlign w:val="center"/>
          </w:tcPr>
          <w:p w:rsidR="00733C8D" w:rsidRPr="00DD5E91" w:rsidRDefault="00733C8D" w:rsidP="00AD11A2">
            <w:pPr>
              <w:jc w:val="center"/>
              <w:rPr>
                <w:ins w:id="861" w:author="Autor"/>
              </w:rPr>
            </w:pPr>
            <w:ins w:id="862" w:author="Autor">
              <w:r w:rsidRPr="00DD5E91">
                <w:t>3. mes.</w:t>
              </w:r>
            </w:ins>
          </w:p>
        </w:tc>
        <w:tc>
          <w:tcPr>
            <w:tcW w:w="577" w:type="pct"/>
            <w:shd w:val="clear" w:color="auto" w:fill="auto"/>
            <w:vAlign w:val="center"/>
          </w:tcPr>
          <w:p w:rsidR="00733C8D" w:rsidRPr="00DD5E91" w:rsidRDefault="00733C8D" w:rsidP="00AD11A2">
            <w:pPr>
              <w:jc w:val="center"/>
              <w:rPr>
                <w:ins w:id="863" w:author="Autor"/>
              </w:rPr>
            </w:pPr>
            <w:ins w:id="864" w:author="Autor">
              <w:r w:rsidRPr="00DD5E91">
                <w:t>4. mes.</w:t>
              </w:r>
            </w:ins>
          </w:p>
        </w:tc>
        <w:tc>
          <w:tcPr>
            <w:tcW w:w="577" w:type="pct"/>
            <w:shd w:val="clear" w:color="auto" w:fill="auto"/>
            <w:vAlign w:val="center"/>
          </w:tcPr>
          <w:p w:rsidR="00733C8D" w:rsidRPr="00DD5E91" w:rsidRDefault="00733C8D" w:rsidP="00AD11A2">
            <w:pPr>
              <w:jc w:val="center"/>
              <w:rPr>
                <w:ins w:id="865" w:author="Autor"/>
              </w:rPr>
            </w:pPr>
            <w:ins w:id="866" w:author="Autor">
              <w:r w:rsidRPr="00DD5E91">
                <w:t>5. mes.</w:t>
              </w:r>
            </w:ins>
          </w:p>
        </w:tc>
        <w:tc>
          <w:tcPr>
            <w:tcW w:w="577" w:type="pct"/>
            <w:shd w:val="clear" w:color="auto" w:fill="auto"/>
            <w:vAlign w:val="center"/>
          </w:tcPr>
          <w:p w:rsidR="00733C8D" w:rsidRPr="00DD5E91" w:rsidRDefault="00733C8D" w:rsidP="00AD11A2">
            <w:pPr>
              <w:jc w:val="center"/>
              <w:rPr>
                <w:ins w:id="867" w:author="Autor"/>
              </w:rPr>
            </w:pPr>
            <w:ins w:id="868" w:author="Autor">
              <w:r w:rsidRPr="00DD5E91">
                <w:t>6. mes.</w:t>
              </w:r>
            </w:ins>
          </w:p>
        </w:tc>
        <w:tc>
          <w:tcPr>
            <w:tcW w:w="588" w:type="pct"/>
            <w:shd w:val="clear" w:color="auto" w:fill="95B3D7" w:themeFill="accent1" w:themeFillTint="99"/>
            <w:vAlign w:val="center"/>
          </w:tcPr>
          <w:p w:rsidR="00733C8D" w:rsidRDefault="00733C8D" w:rsidP="004B75A3">
            <w:pPr>
              <w:jc w:val="center"/>
              <w:rPr>
                <w:ins w:id="869" w:author="Autor"/>
                <w:i/>
              </w:rPr>
            </w:pPr>
            <w:ins w:id="870" w:author="Autor">
              <w:r w:rsidRPr="006F796E">
                <w:rPr>
                  <w:i/>
                </w:rPr>
                <w:t>Spolu</w:t>
              </w:r>
              <w:r w:rsidRPr="004B75A3">
                <w:rPr>
                  <w:i/>
                  <w:sz w:val="16"/>
                  <w:szCs w:val="16"/>
                </w:rPr>
                <w:t xml:space="preserve"> </w:t>
              </w:r>
              <w:r>
                <w:rPr>
                  <w:i/>
                  <w:sz w:val="16"/>
                  <w:szCs w:val="16"/>
                </w:rPr>
                <w:t>k 31.12./30</w:t>
              </w:r>
              <w:r w:rsidRPr="004B75A3">
                <w:rPr>
                  <w:i/>
                  <w:sz w:val="16"/>
                  <w:szCs w:val="16"/>
                </w:rPr>
                <w:t>.6</w:t>
              </w:r>
              <w:r>
                <w:rPr>
                  <w:i/>
                  <w:sz w:val="16"/>
                  <w:szCs w:val="16"/>
                </w:rPr>
                <w:t>.</w:t>
              </w:r>
            </w:ins>
          </w:p>
        </w:tc>
      </w:tr>
      <w:tr w:rsidR="00353000" w:rsidTr="00733C8D">
        <w:trPr>
          <w:ins w:id="871" w:author="Autor"/>
        </w:trPr>
        <w:tc>
          <w:tcPr>
            <w:tcW w:w="951" w:type="pct"/>
          </w:tcPr>
          <w:p w:rsidR="00353000" w:rsidRPr="0063168F" w:rsidRDefault="00353000" w:rsidP="00353000">
            <w:pPr>
              <w:jc w:val="both"/>
              <w:rPr>
                <w:ins w:id="872" w:author="Autor"/>
              </w:rPr>
            </w:pPr>
            <w:ins w:id="873" w:author="Autor">
              <w:r>
                <w:t>Všeobecné</w:t>
              </w:r>
            </w:ins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874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875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876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877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878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879" w:author="Autor"/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ns w:id="880" w:author="Autor"/>
                <w:i/>
              </w:rPr>
            </w:pPr>
          </w:p>
        </w:tc>
      </w:tr>
      <w:tr w:rsidR="00353000" w:rsidTr="00733C8D">
        <w:trPr>
          <w:ins w:id="881" w:author="Autor"/>
        </w:trPr>
        <w:tc>
          <w:tcPr>
            <w:tcW w:w="951" w:type="pct"/>
          </w:tcPr>
          <w:p w:rsidR="00353000" w:rsidRPr="0063168F" w:rsidRDefault="00353000" w:rsidP="00353000">
            <w:pPr>
              <w:jc w:val="both"/>
              <w:rPr>
                <w:ins w:id="882" w:author="Autor"/>
              </w:rPr>
            </w:pPr>
            <w:ins w:id="883" w:author="Autor">
              <w:r>
                <w:t>OP VaI</w:t>
              </w:r>
            </w:ins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884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885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886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887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888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889" w:author="Autor"/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ns w:id="890" w:author="Autor"/>
                <w:i/>
              </w:rPr>
            </w:pPr>
          </w:p>
        </w:tc>
      </w:tr>
      <w:tr w:rsidR="00353000" w:rsidTr="00733C8D">
        <w:trPr>
          <w:ins w:id="891" w:author="Autor"/>
        </w:trPr>
        <w:tc>
          <w:tcPr>
            <w:tcW w:w="951" w:type="pct"/>
          </w:tcPr>
          <w:p w:rsidR="00353000" w:rsidRPr="0063168F" w:rsidRDefault="00353000" w:rsidP="00353000">
            <w:pPr>
              <w:jc w:val="both"/>
              <w:rPr>
                <w:ins w:id="892" w:author="Autor"/>
              </w:rPr>
            </w:pPr>
            <w:ins w:id="893" w:author="Autor">
              <w:r>
                <w:t>OP II</w:t>
              </w:r>
            </w:ins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894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895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896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897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898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899" w:author="Autor"/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ns w:id="900" w:author="Autor"/>
                <w:i/>
              </w:rPr>
            </w:pPr>
          </w:p>
        </w:tc>
      </w:tr>
      <w:tr w:rsidR="00353000" w:rsidTr="00733C8D">
        <w:trPr>
          <w:ins w:id="901" w:author="Autor"/>
        </w:trPr>
        <w:tc>
          <w:tcPr>
            <w:tcW w:w="951" w:type="pct"/>
          </w:tcPr>
          <w:p w:rsidR="00353000" w:rsidRPr="0063168F" w:rsidRDefault="00353000" w:rsidP="00353000">
            <w:pPr>
              <w:jc w:val="both"/>
              <w:rPr>
                <w:ins w:id="902" w:author="Autor"/>
              </w:rPr>
            </w:pPr>
            <w:ins w:id="903" w:author="Autor">
              <w:r>
                <w:t>OP ĽZ</w:t>
              </w:r>
            </w:ins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904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905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906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907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908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909" w:author="Autor"/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ns w:id="910" w:author="Autor"/>
                <w:i/>
              </w:rPr>
            </w:pPr>
          </w:p>
        </w:tc>
      </w:tr>
      <w:tr w:rsidR="00353000" w:rsidTr="00733C8D">
        <w:trPr>
          <w:ins w:id="911" w:author="Autor"/>
        </w:trPr>
        <w:tc>
          <w:tcPr>
            <w:tcW w:w="951" w:type="pct"/>
          </w:tcPr>
          <w:p w:rsidR="00353000" w:rsidRPr="0063168F" w:rsidRDefault="00353000" w:rsidP="00353000">
            <w:pPr>
              <w:jc w:val="both"/>
              <w:rPr>
                <w:ins w:id="912" w:author="Autor"/>
              </w:rPr>
            </w:pPr>
            <w:ins w:id="913" w:author="Autor">
              <w:r>
                <w:t>OP KŽP</w:t>
              </w:r>
            </w:ins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914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915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916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917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918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919" w:author="Autor"/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ns w:id="920" w:author="Autor"/>
                <w:i/>
              </w:rPr>
            </w:pPr>
          </w:p>
        </w:tc>
      </w:tr>
      <w:tr w:rsidR="00353000" w:rsidTr="00733C8D">
        <w:trPr>
          <w:ins w:id="921" w:author="Autor"/>
        </w:trPr>
        <w:tc>
          <w:tcPr>
            <w:tcW w:w="951" w:type="pct"/>
          </w:tcPr>
          <w:p w:rsidR="00353000" w:rsidRDefault="00353000" w:rsidP="00353000">
            <w:pPr>
              <w:jc w:val="both"/>
              <w:rPr>
                <w:ins w:id="922" w:author="Autor"/>
              </w:rPr>
            </w:pPr>
            <w:ins w:id="923" w:author="Autor">
              <w:r>
                <w:t>OP TP</w:t>
              </w:r>
            </w:ins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924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925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926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927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928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929" w:author="Autor"/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ns w:id="930" w:author="Autor"/>
                <w:i/>
              </w:rPr>
            </w:pPr>
          </w:p>
        </w:tc>
      </w:tr>
      <w:tr w:rsidR="00353000" w:rsidTr="00733C8D">
        <w:trPr>
          <w:ins w:id="931" w:author="Autor"/>
        </w:trPr>
        <w:tc>
          <w:tcPr>
            <w:tcW w:w="951" w:type="pct"/>
          </w:tcPr>
          <w:p w:rsidR="00353000" w:rsidRDefault="00353000" w:rsidP="00353000">
            <w:pPr>
              <w:jc w:val="both"/>
              <w:rPr>
                <w:ins w:id="932" w:author="Autor"/>
              </w:rPr>
            </w:pPr>
            <w:ins w:id="933" w:author="Autor">
              <w:r>
                <w:t>OP EVS</w:t>
              </w:r>
            </w:ins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934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935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936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937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938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939" w:author="Autor"/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ns w:id="940" w:author="Autor"/>
                <w:i/>
              </w:rPr>
            </w:pPr>
          </w:p>
        </w:tc>
      </w:tr>
      <w:tr w:rsidR="00353000" w:rsidTr="00733C8D">
        <w:trPr>
          <w:ins w:id="941" w:author="Autor"/>
        </w:trPr>
        <w:tc>
          <w:tcPr>
            <w:tcW w:w="951" w:type="pct"/>
          </w:tcPr>
          <w:p w:rsidR="00353000" w:rsidRDefault="00353000" w:rsidP="00353000">
            <w:pPr>
              <w:jc w:val="both"/>
              <w:rPr>
                <w:ins w:id="942" w:author="Autor"/>
              </w:rPr>
            </w:pPr>
            <w:ins w:id="943" w:author="Autor">
              <w:r>
                <w:t>OP IROP</w:t>
              </w:r>
            </w:ins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944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945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946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947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948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949" w:author="Autor"/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ns w:id="950" w:author="Autor"/>
                <w:i/>
              </w:rPr>
            </w:pPr>
          </w:p>
        </w:tc>
      </w:tr>
      <w:tr w:rsidR="00353000" w:rsidTr="00733C8D">
        <w:trPr>
          <w:ins w:id="951" w:author="Autor"/>
        </w:trPr>
        <w:tc>
          <w:tcPr>
            <w:tcW w:w="951" w:type="pct"/>
          </w:tcPr>
          <w:p w:rsidR="00353000" w:rsidRDefault="00353000" w:rsidP="00353000">
            <w:pPr>
              <w:jc w:val="both"/>
              <w:rPr>
                <w:ins w:id="952" w:author="Autor"/>
              </w:rPr>
            </w:pPr>
            <w:ins w:id="953" w:author="Autor">
              <w:r>
                <w:t>OP RH</w:t>
              </w:r>
            </w:ins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954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955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956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957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958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959" w:author="Autor"/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ns w:id="960" w:author="Autor"/>
                <w:i/>
              </w:rPr>
            </w:pPr>
          </w:p>
        </w:tc>
      </w:tr>
      <w:tr w:rsidR="00353000" w:rsidTr="00733C8D">
        <w:trPr>
          <w:ins w:id="961" w:author="Autor"/>
        </w:trPr>
        <w:tc>
          <w:tcPr>
            <w:tcW w:w="951" w:type="pct"/>
          </w:tcPr>
          <w:p w:rsidR="00353000" w:rsidRPr="0063168F" w:rsidRDefault="00F55A0F" w:rsidP="00353000">
            <w:pPr>
              <w:jc w:val="both"/>
              <w:rPr>
                <w:ins w:id="962" w:author="Autor"/>
              </w:rPr>
            </w:pPr>
            <w:ins w:id="963" w:author="Autor">
              <w:r w:rsidRPr="00F55A0F">
                <w:t>PCS</w:t>
              </w:r>
            </w:ins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964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965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966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967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968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969" w:author="Autor"/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ns w:id="970" w:author="Autor"/>
                <w:i/>
              </w:rPr>
            </w:pPr>
          </w:p>
        </w:tc>
      </w:tr>
      <w:tr w:rsidR="00353000" w:rsidTr="00733C8D">
        <w:trPr>
          <w:ins w:id="971" w:author="Autor"/>
        </w:trPr>
        <w:tc>
          <w:tcPr>
            <w:tcW w:w="951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ns w:id="972" w:author="Autor"/>
                <w:i/>
              </w:rPr>
            </w:pPr>
            <w:ins w:id="973" w:author="Autor">
              <w:r>
                <w:rPr>
                  <w:i/>
                </w:rPr>
                <w:lastRenderedPageBreak/>
                <w:t>Spolu</w:t>
              </w:r>
            </w:ins>
          </w:p>
        </w:tc>
        <w:tc>
          <w:tcPr>
            <w:tcW w:w="577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ns w:id="974" w:author="Autor"/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ns w:id="975" w:author="Autor"/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ns w:id="976" w:author="Autor"/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ns w:id="977" w:author="Autor"/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ns w:id="978" w:author="Autor"/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ns w:id="979" w:author="Autor"/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ns w:id="980" w:author="Autor"/>
                <w:i/>
              </w:rPr>
            </w:pPr>
          </w:p>
        </w:tc>
      </w:tr>
    </w:tbl>
    <w:p w:rsidR="0063168F" w:rsidRPr="0063168F" w:rsidRDefault="0063168F" w:rsidP="0063168F">
      <w:pPr>
        <w:jc w:val="both"/>
        <w:rPr>
          <w:ins w:id="981" w:author="Autor"/>
          <w:i/>
        </w:rPr>
      </w:pPr>
    </w:p>
    <w:p w:rsidR="00736270" w:rsidRPr="002E2BFF" w:rsidRDefault="00736270" w:rsidP="002E2BFF">
      <w:pPr>
        <w:pStyle w:val="MPCKO2"/>
        <w:numPr>
          <w:ilvl w:val="2"/>
          <w:numId w:val="2"/>
        </w:numPr>
        <w:rPr>
          <w:rStyle w:val="hps"/>
        </w:rPr>
      </w:pPr>
      <w:r w:rsidRPr="002E2BFF">
        <w:rPr>
          <w:rStyle w:val="hps"/>
        </w:rPr>
        <w:t> </w:t>
      </w:r>
      <w:bookmarkStart w:id="982" w:name="_Toc486832234"/>
      <w:r w:rsidRPr="002E2BFF">
        <w:rPr>
          <w:rStyle w:val="hps"/>
        </w:rPr>
        <w:t>Telefonické konzultácie</w:t>
      </w:r>
      <w:bookmarkEnd w:id="982"/>
      <w:r w:rsidRPr="002E2BFF">
        <w:rPr>
          <w:rStyle w:val="hps"/>
        </w:rPr>
        <w:t xml:space="preserve"> </w:t>
      </w:r>
    </w:p>
    <w:p w:rsidR="009168E7" w:rsidRDefault="00736270" w:rsidP="009168E7">
      <w:pPr>
        <w:jc w:val="both"/>
        <w:rPr>
          <w:ins w:id="983" w:author="Autor"/>
          <w:i/>
        </w:rPr>
      </w:pPr>
      <w:del w:id="984" w:author="Autor">
        <w:r w:rsidRPr="00C43DB8">
          <w:rPr>
            <w:i/>
          </w:rPr>
          <w:delText>približný počet poskytnutých</w:delText>
        </w:r>
      </w:del>
    </w:p>
    <w:p w:rsidR="009168E7" w:rsidRDefault="009168E7">
      <w:pPr>
        <w:jc w:val="both"/>
        <w:rPr>
          <w:i/>
        </w:rPr>
        <w:pPrChange w:id="985" w:author="Autor">
          <w:pPr>
            <w:pStyle w:val="Odsekzoznamu"/>
            <w:numPr>
              <w:ilvl w:val="1"/>
              <w:numId w:val="1"/>
            </w:numPr>
            <w:ind w:left="1440" w:hanging="360"/>
            <w:jc w:val="both"/>
          </w:pPr>
        </w:pPrChange>
      </w:pPr>
      <w:ins w:id="986" w:author="Autor">
        <w:r w:rsidRPr="009168E7">
          <w:rPr>
            <w:i/>
          </w:rPr>
          <w:t>[</w:t>
        </w:r>
        <w:r w:rsidR="001F537D">
          <w:rPr>
            <w:i/>
          </w:rPr>
          <w:t xml:space="preserve">popísať </w:t>
        </w:r>
        <w:r w:rsidRPr="009168E7">
          <w:rPr>
            <w:i/>
          </w:rPr>
          <w:t>najčastejšie témy</w:t>
        </w:r>
      </w:ins>
      <w:r w:rsidRPr="009168E7">
        <w:rPr>
          <w:i/>
        </w:rPr>
        <w:t xml:space="preserve"> </w:t>
      </w:r>
      <w:r>
        <w:rPr>
          <w:i/>
        </w:rPr>
        <w:t>telefonických</w:t>
      </w:r>
      <w:r w:rsidRPr="009168E7">
        <w:rPr>
          <w:i/>
        </w:rPr>
        <w:t xml:space="preserve"> konzultácií</w:t>
      </w:r>
      <w:r>
        <w:rPr>
          <w:i/>
        </w:rPr>
        <w:t xml:space="preserve">, </w:t>
      </w:r>
      <w:del w:id="987" w:author="Autor">
        <w:r w:rsidR="00B32A13">
          <w:rPr>
            <w:i/>
          </w:rPr>
          <w:delText>rozdelený podľa jednotlivých operačných programov</w:delText>
        </w:r>
      </w:del>
      <w:ins w:id="988" w:author="Autor">
        <w:r w:rsidR="001F537D">
          <w:rPr>
            <w:i/>
          </w:rPr>
          <w:t>uviesť priemernú dĺžku</w:t>
        </w:r>
        <w:r w:rsidRPr="009168E7">
          <w:rPr>
            <w:i/>
          </w:rPr>
          <w:t xml:space="preserve"> trvania </w:t>
        </w:r>
        <w:r w:rsidR="0012414A">
          <w:rPr>
            <w:i/>
          </w:rPr>
          <w:t xml:space="preserve">telefonických </w:t>
        </w:r>
        <w:del w:id="989" w:author="Autor">
          <w:r w:rsidRPr="009168E7" w:rsidDel="0012414A">
            <w:rPr>
              <w:i/>
            </w:rPr>
            <w:delText xml:space="preserve">osobných </w:delText>
          </w:r>
        </w:del>
        <w:r w:rsidRPr="009168E7">
          <w:rPr>
            <w:i/>
          </w:rPr>
          <w:t>konzultácií]</w:t>
        </w:r>
      </w:ins>
    </w:p>
    <w:p w:rsidR="00B5711D" w:rsidRPr="00C15361" w:rsidRDefault="00B5711D">
      <w:pPr>
        <w:pStyle w:val="MPCKO2"/>
        <w:ind w:left="5246"/>
        <w:rPr>
          <w:rStyle w:val="hps"/>
          <w:rFonts w:cs="Times New Roman"/>
          <w:b w:val="0"/>
          <w:bCs w:val="0"/>
          <w:color w:val="auto"/>
          <w:sz w:val="22"/>
          <w:lang w:eastAsia="sk-SK"/>
        </w:rPr>
        <w:pPrChange w:id="990" w:author="Autor">
          <w:pPr>
            <w:pStyle w:val="MPCKO2"/>
            <w:numPr>
              <w:ilvl w:val="1"/>
              <w:numId w:val="2"/>
            </w:numPr>
            <w:ind w:left="5606" w:hanging="360"/>
          </w:pPr>
        </w:pPrChange>
      </w:pPr>
      <w:moveFromRangeStart w:id="991" w:author="Autor" w:name="move478042594"/>
      <w:moveFrom w:id="992" w:author="Autor">
        <w:r w:rsidRPr="00C15361">
          <w:rPr>
            <w:rStyle w:val="hps"/>
          </w:rPr>
          <w:t>Šírenie informácií o EŠIF</w:t>
        </w:r>
      </w:moveFrom>
    </w:p>
    <w:p w:rsidR="006E6852" w:rsidRDefault="006E6852">
      <w:pPr>
        <w:pStyle w:val="MPCKO2"/>
        <w:ind w:left="1080"/>
        <w:rPr>
          <w:rStyle w:val="hps"/>
          <w:rFonts w:cs="Times New Roman"/>
          <w:b w:val="0"/>
          <w:bCs w:val="0"/>
          <w:color w:val="auto"/>
          <w:sz w:val="22"/>
          <w:lang w:eastAsia="sk-SK"/>
        </w:rPr>
        <w:pPrChange w:id="993" w:author="Autor">
          <w:pPr>
            <w:pStyle w:val="MPCKO2"/>
            <w:numPr>
              <w:ilvl w:val="2"/>
              <w:numId w:val="2"/>
            </w:numPr>
            <w:ind w:left="1080" w:hanging="720"/>
          </w:pPr>
        </w:pPrChange>
      </w:pPr>
      <w:moveFrom w:id="994" w:author="Autor">
        <w:r w:rsidRPr="00C15361">
          <w:rPr>
            <w:rStyle w:val="hps"/>
          </w:rPr>
          <w:t xml:space="preserve">Databáza záujemcov o informácie o EŠIF </w:t>
        </w:r>
      </w:moveFrom>
    </w:p>
    <w:moveFromRangeEnd w:id="991"/>
    <w:p w:rsidR="009168E7" w:rsidRDefault="006E6852" w:rsidP="009168E7">
      <w:pPr>
        <w:jc w:val="both"/>
        <w:rPr>
          <w:ins w:id="995" w:author="Autor"/>
          <w:i/>
        </w:rPr>
      </w:pPr>
      <w:del w:id="996" w:author="Autor">
        <w:r w:rsidRPr="00C43DB8">
          <w:rPr>
            <w:i/>
          </w:rPr>
          <w:delText>Počet záujemcov</w:delText>
        </w:r>
      </w:del>
    </w:p>
    <w:p w:rsidR="006E6852" w:rsidRPr="00C43DB8" w:rsidRDefault="009168E7" w:rsidP="00452FBD">
      <w:pPr>
        <w:pStyle w:val="Odsekzoznamu"/>
        <w:numPr>
          <w:ilvl w:val="1"/>
          <w:numId w:val="1"/>
        </w:numPr>
        <w:jc w:val="both"/>
        <w:rPr>
          <w:del w:id="997" w:author="Autor"/>
          <w:b/>
          <w:i/>
        </w:rPr>
      </w:pPr>
      <w:bookmarkStart w:id="998" w:name="_Toc486832235"/>
      <w:ins w:id="999" w:author="Autor">
        <w:r w:rsidRPr="001E16E0">
          <w:rPr>
            <w:i/>
            <w:color w:val="365F91" w:themeColor="accent1" w:themeShade="BF"/>
          </w:rPr>
          <w:t>[tabuľky nižšie vypĺňa IPC na základe údajov uvedených</w:t>
        </w:r>
      </w:ins>
      <w:r w:rsidRPr="00452FBD">
        <w:rPr>
          <w:i/>
          <w:color w:val="365F91" w:themeColor="accent1" w:themeShade="BF"/>
          <w:rPrChange w:id="1000" w:author="Autor">
            <w:rPr>
              <w:rFonts w:eastAsiaTheme="majorEastAsia" w:cstheme="majorBidi"/>
              <w:b/>
              <w:bCs/>
              <w:i/>
              <w:color w:val="365F91" w:themeColor="accent1" w:themeShade="BF"/>
              <w:sz w:val="26"/>
              <w:szCs w:val="22"/>
              <w:lang w:eastAsia="en-US"/>
            </w:rPr>
          </w:rPrChange>
        </w:rPr>
        <w:t xml:space="preserve"> v databáze</w:t>
      </w:r>
      <w:bookmarkEnd w:id="998"/>
      <w:r w:rsidRPr="00452FBD">
        <w:rPr>
          <w:i/>
          <w:color w:val="365F91" w:themeColor="accent1" w:themeShade="BF"/>
          <w:rPrChange w:id="1001" w:author="Autor">
            <w:rPr>
              <w:rFonts w:eastAsiaTheme="majorEastAsia" w:cstheme="majorBidi"/>
              <w:b/>
              <w:bCs/>
              <w:i/>
              <w:color w:val="365F91" w:themeColor="accent1" w:themeShade="BF"/>
              <w:sz w:val="26"/>
              <w:szCs w:val="22"/>
              <w:lang w:eastAsia="en-US"/>
            </w:rPr>
          </w:rPrChange>
        </w:rPr>
        <w:t xml:space="preserve"> </w:t>
      </w:r>
      <w:del w:id="1002" w:author="Autor">
        <w:r w:rsidR="00310C0E" w:rsidRPr="00C43DB8">
          <w:rPr>
            <w:i/>
          </w:rPr>
          <w:delText>[</w:delText>
        </w:r>
        <w:r w:rsidR="006E6852" w:rsidRPr="00C43DB8">
          <w:rPr>
            <w:i/>
          </w:rPr>
          <w:delText>členenie na celkový počet záujemcov, nárast/úbytok za monitorované obdobie, počet nových a vyradených záujemcov</w:delText>
        </w:r>
        <w:r w:rsidR="00310C0E" w:rsidRPr="00C43DB8">
          <w:rPr>
            <w:i/>
          </w:rPr>
          <w:delText>]</w:delText>
        </w:r>
      </w:del>
    </w:p>
    <w:p w:rsidR="00945C8C" w:rsidRDefault="00945C8C" w:rsidP="00452FBD">
      <w:pPr>
        <w:pStyle w:val="Odsekzoznamu"/>
        <w:numPr>
          <w:ilvl w:val="1"/>
          <w:numId w:val="1"/>
        </w:numPr>
        <w:jc w:val="both"/>
        <w:rPr>
          <w:del w:id="1003" w:author="Autor"/>
          <w:i/>
        </w:rPr>
      </w:pPr>
      <w:del w:id="1004" w:author="Autor">
        <w:r>
          <w:rPr>
            <w:i/>
          </w:rPr>
          <w:delText xml:space="preserve"> Počet záujemcov v databáze za jednotlivé OP </w:delText>
        </w:r>
        <w:r w:rsidR="00310C0E" w:rsidRPr="00C43DB8">
          <w:rPr>
            <w:i/>
          </w:rPr>
          <w:delText>[</w:delText>
        </w:r>
        <w:r w:rsidR="006E6852" w:rsidRPr="00C43DB8">
          <w:rPr>
            <w:i/>
          </w:rPr>
          <w:delText>Rozdelenie podľa záujmu o informácie za jednotlivé operačné programy</w:delText>
        </w:r>
        <w:r>
          <w:rPr>
            <w:i/>
          </w:rPr>
          <w:delText xml:space="preserve"> – každý záujemca o informácie je započítaný iba 1</w:delText>
        </w:r>
        <w:r w:rsidR="007B6BFF">
          <w:rPr>
            <w:i/>
          </w:rPr>
          <w:delText>-</w:delText>
        </w:r>
        <w:r>
          <w:rPr>
            <w:i/>
          </w:rPr>
          <w:delText>krát, napr</w:delText>
        </w:r>
        <w:r w:rsidR="007B6BFF">
          <w:rPr>
            <w:i/>
          </w:rPr>
          <w:delText>.</w:delText>
        </w:r>
        <w:r>
          <w:rPr>
            <w:i/>
          </w:rPr>
          <w:delText>:</w:delText>
        </w:r>
      </w:del>
    </w:p>
    <w:p w:rsidR="00945C8C" w:rsidRDefault="00945C8C" w:rsidP="00452FBD">
      <w:pPr>
        <w:pStyle w:val="Odsekzoznamu"/>
        <w:ind w:left="1440"/>
        <w:jc w:val="both"/>
        <w:rPr>
          <w:del w:id="1005" w:author="Autor"/>
          <w:i/>
        </w:rPr>
      </w:pPr>
      <w:del w:id="1006" w:author="Autor">
        <w:r>
          <w:rPr>
            <w:i/>
          </w:rPr>
          <w:delText>- všetky OP – 1 000 záujemcov;</w:delText>
        </w:r>
      </w:del>
    </w:p>
    <w:p w:rsidR="00945C8C" w:rsidRDefault="00945C8C" w:rsidP="00452FBD">
      <w:pPr>
        <w:pStyle w:val="Odsekzoznamu"/>
        <w:ind w:left="1440"/>
        <w:jc w:val="both"/>
        <w:rPr>
          <w:del w:id="1007" w:author="Autor"/>
          <w:i/>
        </w:rPr>
      </w:pPr>
      <w:del w:id="1008" w:author="Autor">
        <w:r>
          <w:rPr>
            <w:i/>
          </w:rPr>
          <w:delText>- OP VaI, OP ĽZ,OP KŽP – 3 záujemcovia</w:delText>
        </w:r>
      </w:del>
    </w:p>
    <w:p w:rsidR="00945C8C" w:rsidRDefault="00945C8C" w:rsidP="00452FBD">
      <w:pPr>
        <w:pStyle w:val="Odsekzoznamu"/>
        <w:ind w:left="1440"/>
        <w:jc w:val="both"/>
        <w:rPr>
          <w:del w:id="1009" w:author="Autor"/>
          <w:i/>
        </w:rPr>
      </w:pPr>
      <w:del w:id="1010" w:author="Autor">
        <w:r>
          <w:rPr>
            <w:i/>
          </w:rPr>
          <w:delText>- OP VaI – 154 záujemcov</w:delText>
        </w:r>
      </w:del>
    </w:p>
    <w:p w:rsidR="006E6852" w:rsidRPr="00C43DB8" w:rsidRDefault="00945C8C" w:rsidP="00452FBD">
      <w:pPr>
        <w:pStyle w:val="Odsekzoznamu"/>
        <w:ind w:left="1440"/>
        <w:jc w:val="both"/>
        <w:rPr>
          <w:del w:id="1011" w:author="Autor"/>
          <w:i/>
        </w:rPr>
      </w:pPr>
      <w:del w:id="1012" w:author="Autor">
        <w:r>
          <w:rPr>
            <w:i/>
          </w:rPr>
          <w:delText xml:space="preserve">......... </w:delText>
        </w:r>
        <w:r w:rsidR="00310C0E" w:rsidRPr="00C43DB8">
          <w:rPr>
            <w:i/>
          </w:rPr>
          <w:delText>]</w:delText>
        </w:r>
      </w:del>
    </w:p>
    <w:p w:rsidR="00C15361" w:rsidRDefault="006E6852">
      <w:pPr>
        <w:pStyle w:val="MPCKO2"/>
        <w:ind w:left="1080"/>
        <w:rPr>
          <w:rStyle w:val="hps"/>
          <w:rFonts w:cs="Times New Roman"/>
          <w:b w:val="0"/>
          <w:bCs w:val="0"/>
          <w:color w:val="auto"/>
          <w:sz w:val="24"/>
          <w:szCs w:val="24"/>
          <w:lang w:eastAsia="sk-SK"/>
        </w:rPr>
        <w:pPrChange w:id="1013" w:author="Autor">
          <w:pPr>
            <w:pStyle w:val="MPCKO2"/>
            <w:numPr>
              <w:ilvl w:val="2"/>
              <w:numId w:val="2"/>
            </w:numPr>
            <w:ind w:left="1080" w:hanging="720"/>
          </w:pPr>
        </w:pPrChange>
      </w:pPr>
      <w:moveFromRangeStart w:id="1014" w:author="Autor" w:name="move478042595"/>
      <w:moveFrom w:id="1015" w:author="Autor">
        <w:r w:rsidRPr="00C15361">
          <w:rPr>
            <w:rStyle w:val="hps"/>
          </w:rPr>
          <w:t>Hromadn</w:t>
        </w:r>
        <w:r w:rsidR="00B5711D" w:rsidRPr="00C15361">
          <w:rPr>
            <w:rStyle w:val="hps"/>
          </w:rPr>
          <w:t>e šírené informácie</w:t>
        </w:r>
        <w:r w:rsidRPr="00C15361">
          <w:rPr>
            <w:rStyle w:val="hps"/>
          </w:rPr>
          <w:t xml:space="preserve"> </w:t>
        </w:r>
      </w:moveFrom>
    </w:p>
    <w:moveFromRangeEnd w:id="1014"/>
    <w:p w:rsidR="006E6852" w:rsidRPr="00C43DB8" w:rsidRDefault="004756D6" w:rsidP="00452FBD">
      <w:pPr>
        <w:pStyle w:val="Odsekzoznamu"/>
        <w:ind w:left="1080"/>
        <w:jc w:val="both"/>
        <w:rPr>
          <w:del w:id="1016" w:author="Autor"/>
          <w:i/>
        </w:rPr>
      </w:pPr>
      <w:del w:id="1017" w:author="Autor">
        <w:r w:rsidRPr="00C43DB8">
          <w:rPr>
            <w:i/>
          </w:rPr>
          <w:delText>[</w:delText>
        </w:r>
        <w:r w:rsidR="006E6852" w:rsidRPr="00C43DB8">
          <w:rPr>
            <w:i/>
          </w:rPr>
          <w:delText xml:space="preserve">počet zaslaných hromadných e-mailov a rozdelenie, k akej téme boli hromadné </w:delText>
        </w:r>
        <w:r w:rsidR="002E2BFF">
          <w:rPr>
            <w:i/>
          </w:rPr>
          <w:delText xml:space="preserve">   </w:delText>
        </w:r>
        <w:r w:rsidR="006E6852" w:rsidRPr="00C43DB8">
          <w:rPr>
            <w:i/>
          </w:rPr>
          <w:delText>e-maily zasielané</w:delText>
        </w:r>
        <w:r w:rsidRPr="00C43DB8">
          <w:rPr>
            <w:i/>
          </w:rPr>
          <w:delText>]</w:delText>
        </w:r>
      </w:del>
    </w:p>
    <w:p w:rsidR="009168E7" w:rsidRPr="00452FBD" w:rsidRDefault="009168E7">
      <w:pPr>
        <w:jc w:val="both"/>
        <w:rPr>
          <w:i/>
          <w:color w:val="365F91" w:themeColor="accent1" w:themeShade="BF"/>
          <w:rPrChange w:id="1018" w:author="Autor">
            <w:rPr>
              <w:rStyle w:val="hps"/>
              <w:rFonts w:cs="Times New Roman"/>
              <w:b w:val="0"/>
              <w:bCs w:val="0"/>
              <w:color w:val="auto"/>
              <w:sz w:val="24"/>
              <w:szCs w:val="24"/>
              <w:lang w:eastAsia="sk-SK"/>
            </w:rPr>
          </w:rPrChange>
        </w:rPr>
        <w:pPrChange w:id="1019" w:author="Autor">
          <w:pPr>
            <w:pStyle w:val="MPCKO2"/>
            <w:numPr>
              <w:ilvl w:val="1"/>
              <w:numId w:val="2"/>
            </w:numPr>
            <w:ind w:left="5606" w:hanging="360"/>
          </w:pPr>
        </w:pPrChange>
      </w:pPr>
      <w:ins w:id="1020" w:author="Autor">
        <w:r w:rsidRPr="001E16E0">
          <w:rPr>
            <w:i/>
            <w:color w:val="365F91" w:themeColor="accent1" w:themeShade="BF"/>
          </w:rPr>
          <w:t>na hárku „</w:t>
        </w:r>
      </w:ins>
      <w:r w:rsidRPr="00AE6A1C">
        <w:rPr>
          <w:i/>
          <w:rPrChange w:id="1021" w:author="Autor">
            <w:rPr>
              <w:rStyle w:val="hps"/>
              <w:b w:val="0"/>
              <w:bCs w:val="0"/>
            </w:rPr>
          </w:rPrChange>
        </w:rPr>
        <w:t>Poskytovanie poradenstva</w:t>
      </w:r>
      <w:ins w:id="1022" w:author="Autor">
        <w:r w:rsidRPr="00AE6A1C">
          <w:rPr>
            <w:i/>
            <w:color w:val="365F91" w:themeColor="accent1" w:themeShade="BF"/>
            <w:rPrChange w:id="1023" w:author="Autor">
              <w:rPr>
                <w:i/>
              </w:rPr>
            </w:rPrChange>
          </w:rPr>
          <w:t xml:space="preserve"> </w:t>
        </w:r>
        <w:r w:rsidRPr="001E16E0">
          <w:rPr>
            <w:i/>
            <w:color w:val="365F91" w:themeColor="accent1" w:themeShade="BF"/>
          </w:rPr>
          <w:t>IPC o EŠIF“]</w:t>
        </w:r>
      </w:ins>
    </w:p>
    <w:p w:rsidR="0061483C" w:rsidRPr="001E16E0" w:rsidRDefault="006E6852" w:rsidP="001E16E0">
      <w:pPr>
        <w:jc w:val="both"/>
        <w:rPr>
          <w:ins w:id="1024" w:author="Autor"/>
          <w:i/>
        </w:rPr>
      </w:pPr>
      <w:del w:id="1025" w:author="Autor">
        <w:r w:rsidRPr="00C43DB8">
          <w:rPr>
            <w:i/>
          </w:rPr>
          <w:delText xml:space="preserve">Forma a počet zasielaných </w:delText>
        </w:r>
        <w:r w:rsidR="00B5711D" w:rsidRPr="00C43DB8">
          <w:rPr>
            <w:i/>
          </w:rPr>
          <w:delText>odpovedí na otázky</w:delText>
        </w:r>
        <w:r w:rsidRPr="00C43DB8">
          <w:rPr>
            <w:i/>
          </w:rPr>
          <w:delText xml:space="preserve"> </w:delText>
        </w:r>
        <w:r w:rsidR="00310C0E" w:rsidRPr="00C43DB8">
          <w:rPr>
            <w:i/>
          </w:rPr>
          <w:delText>[</w:delText>
        </w:r>
        <w:r w:rsidRPr="00C43DB8">
          <w:rPr>
            <w:i/>
          </w:rPr>
          <w:delText>rozdelenie, či boli zaslané e-mailom, písomne</w:delText>
        </w:r>
        <w:r w:rsidR="008B0F1E" w:rsidRPr="00C43DB8">
          <w:rPr>
            <w:i/>
          </w:rPr>
          <w:delText xml:space="preserve">; </w:delText>
        </w:r>
        <w:r w:rsidR="0059259F" w:rsidRPr="00C43DB8">
          <w:rPr>
            <w:i/>
          </w:rPr>
          <w:delText xml:space="preserve">telefonicky, </w:delText>
        </w:r>
        <w:r w:rsidR="008B0F1E" w:rsidRPr="00C43DB8">
          <w:rPr>
            <w:i/>
          </w:rPr>
          <w:delText>priemerná doba</w:delText>
        </w:r>
      </w:del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715"/>
        <w:gridCol w:w="1081"/>
        <w:gridCol w:w="1080"/>
        <w:gridCol w:w="1080"/>
        <w:gridCol w:w="1080"/>
        <w:gridCol w:w="1080"/>
        <w:gridCol w:w="1080"/>
        <w:gridCol w:w="1092"/>
      </w:tblGrid>
      <w:tr w:rsidR="0061483C" w:rsidTr="00290C61">
        <w:trPr>
          <w:ins w:id="1026" w:author="Autor"/>
        </w:trPr>
        <w:tc>
          <w:tcPr>
            <w:tcW w:w="9288" w:type="dxa"/>
            <w:gridSpan w:val="8"/>
          </w:tcPr>
          <w:p w:rsidR="0061483C" w:rsidRDefault="00100701" w:rsidP="00100701">
            <w:pPr>
              <w:jc w:val="center"/>
              <w:rPr>
                <w:ins w:id="1027" w:author="Autor"/>
                <w:i/>
              </w:rPr>
            </w:pPr>
            <w:ins w:id="1028" w:author="Autor">
              <w:r w:rsidRPr="00100701">
                <w:rPr>
                  <w:b/>
                  <w:i/>
                </w:rPr>
                <w:t xml:space="preserve">Počet </w:t>
              </w:r>
              <w:r>
                <w:rPr>
                  <w:b/>
                  <w:i/>
                </w:rPr>
                <w:t xml:space="preserve">telefonických </w:t>
              </w:r>
              <w:r w:rsidRPr="00100701">
                <w:rPr>
                  <w:b/>
                  <w:i/>
                </w:rPr>
                <w:t>konzultácií</w:t>
              </w:r>
              <w:r>
                <w:rPr>
                  <w:b/>
                  <w:i/>
                </w:rPr>
                <w:t xml:space="preserve"> - podľa subjektu</w:t>
              </w:r>
            </w:ins>
          </w:p>
        </w:tc>
      </w:tr>
      <w:tr w:rsidR="00733C8D" w:rsidTr="00DD5E91">
        <w:trPr>
          <w:ins w:id="1029" w:author="Autor"/>
        </w:trPr>
        <w:tc>
          <w:tcPr>
            <w:tcW w:w="1715" w:type="dxa"/>
          </w:tcPr>
          <w:p w:rsidR="00733C8D" w:rsidRPr="0063168F" w:rsidRDefault="00733C8D" w:rsidP="00290C61">
            <w:pPr>
              <w:jc w:val="both"/>
              <w:rPr>
                <w:ins w:id="1030" w:author="Autor"/>
              </w:rPr>
            </w:pPr>
            <w:ins w:id="1031" w:author="Autor">
              <w:r>
                <w:t>Typ subjektu</w:t>
              </w:r>
            </w:ins>
          </w:p>
        </w:tc>
        <w:tc>
          <w:tcPr>
            <w:tcW w:w="1081" w:type="dxa"/>
            <w:vAlign w:val="center"/>
          </w:tcPr>
          <w:p w:rsidR="00733C8D" w:rsidRPr="00DD5E91" w:rsidRDefault="00733C8D" w:rsidP="00290C61">
            <w:pPr>
              <w:jc w:val="center"/>
              <w:rPr>
                <w:ins w:id="1032" w:author="Autor"/>
              </w:rPr>
            </w:pPr>
            <w:ins w:id="1033" w:author="Autor">
              <w:r w:rsidRPr="00DD5E91">
                <w:t>1. mes.</w:t>
              </w:r>
            </w:ins>
          </w:p>
        </w:tc>
        <w:tc>
          <w:tcPr>
            <w:tcW w:w="1080" w:type="dxa"/>
            <w:vAlign w:val="center"/>
          </w:tcPr>
          <w:p w:rsidR="00733C8D" w:rsidRPr="00DD5E91" w:rsidRDefault="00733C8D" w:rsidP="00290C61">
            <w:pPr>
              <w:jc w:val="center"/>
              <w:rPr>
                <w:ins w:id="1034" w:author="Autor"/>
              </w:rPr>
            </w:pPr>
            <w:ins w:id="1035" w:author="Autor">
              <w:r w:rsidRPr="00DD5E91">
                <w:t>2. mes.</w:t>
              </w:r>
            </w:ins>
          </w:p>
        </w:tc>
        <w:tc>
          <w:tcPr>
            <w:tcW w:w="1080" w:type="dxa"/>
            <w:vAlign w:val="center"/>
          </w:tcPr>
          <w:p w:rsidR="00733C8D" w:rsidRPr="00DD5E91" w:rsidRDefault="00733C8D" w:rsidP="00290C61">
            <w:pPr>
              <w:jc w:val="center"/>
              <w:rPr>
                <w:ins w:id="1036" w:author="Autor"/>
              </w:rPr>
            </w:pPr>
            <w:ins w:id="1037" w:author="Autor">
              <w:r w:rsidRPr="00DD5E91">
                <w:t>3. mes.</w:t>
              </w:r>
            </w:ins>
          </w:p>
        </w:tc>
        <w:tc>
          <w:tcPr>
            <w:tcW w:w="1080" w:type="dxa"/>
            <w:vAlign w:val="center"/>
          </w:tcPr>
          <w:p w:rsidR="00733C8D" w:rsidRPr="00DD5E91" w:rsidRDefault="00733C8D" w:rsidP="00290C61">
            <w:pPr>
              <w:jc w:val="center"/>
              <w:rPr>
                <w:ins w:id="1038" w:author="Autor"/>
              </w:rPr>
            </w:pPr>
            <w:ins w:id="1039" w:author="Autor">
              <w:r w:rsidRPr="00DD5E91">
                <w:t>4. mes.</w:t>
              </w:r>
            </w:ins>
          </w:p>
        </w:tc>
        <w:tc>
          <w:tcPr>
            <w:tcW w:w="1080" w:type="dxa"/>
            <w:vAlign w:val="center"/>
          </w:tcPr>
          <w:p w:rsidR="00733C8D" w:rsidRPr="00DD5E91" w:rsidRDefault="00733C8D" w:rsidP="00290C61">
            <w:pPr>
              <w:jc w:val="center"/>
              <w:rPr>
                <w:ins w:id="1040" w:author="Autor"/>
              </w:rPr>
            </w:pPr>
            <w:ins w:id="1041" w:author="Autor">
              <w:r w:rsidRPr="00DD5E91">
                <w:t>5. mes.</w:t>
              </w:r>
            </w:ins>
          </w:p>
        </w:tc>
        <w:tc>
          <w:tcPr>
            <w:tcW w:w="1080" w:type="dxa"/>
            <w:vAlign w:val="center"/>
          </w:tcPr>
          <w:p w:rsidR="00733C8D" w:rsidRPr="00DD5E91" w:rsidRDefault="00733C8D" w:rsidP="00290C61">
            <w:pPr>
              <w:jc w:val="center"/>
              <w:rPr>
                <w:ins w:id="1042" w:author="Autor"/>
              </w:rPr>
            </w:pPr>
            <w:ins w:id="1043" w:author="Autor">
              <w:r w:rsidRPr="00DD5E91">
                <w:t>6. mes.</w:t>
              </w:r>
            </w:ins>
          </w:p>
        </w:tc>
        <w:tc>
          <w:tcPr>
            <w:tcW w:w="1092" w:type="dxa"/>
            <w:shd w:val="clear" w:color="auto" w:fill="95B3D7" w:themeFill="accent1" w:themeFillTint="99"/>
          </w:tcPr>
          <w:p w:rsidR="00733C8D" w:rsidRPr="0063168F" w:rsidRDefault="00733C8D" w:rsidP="004B75A3">
            <w:pPr>
              <w:jc w:val="center"/>
              <w:rPr>
                <w:ins w:id="1044" w:author="Autor"/>
                <w:i/>
              </w:rPr>
            </w:pPr>
            <w:ins w:id="1045" w:author="Autor">
              <w:r w:rsidRPr="0063168F">
                <w:rPr>
                  <w:i/>
                </w:rPr>
                <w:t>Spolu</w:t>
              </w:r>
              <w:r>
                <w:rPr>
                  <w:i/>
                </w:rPr>
                <w:t xml:space="preserve"> </w:t>
              </w:r>
              <w:r>
                <w:rPr>
                  <w:i/>
                  <w:sz w:val="16"/>
                  <w:szCs w:val="16"/>
                </w:rPr>
                <w:t>k 31.12./30</w:t>
              </w:r>
              <w:r w:rsidRPr="004B75A3">
                <w:rPr>
                  <w:i/>
                  <w:sz w:val="16"/>
                  <w:szCs w:val="16"/>
                </w:rPr>
                <w:t>.6</w:t>
              </w:r>
              <w:r>
                <w:rPr>
                  <w:i/>
                  <w:sz w:val="16"/>
                  <w:szCs w:val="16"/>
                </w:rPr>
                <w:t>.</w:t>
              </w:r>
            </w:ins>
          </w:p>
        </w:tc>
      </w:tr>
      <w:tr w:rsidR="00B00CE9" w:rsidTr="00733C8D">
        <w:trPr>
          <w:ins w:id="1046" w:author="Autor"/>
        </w:trPr>
        <w:tc>
          <w:tcPr>
            <w:tcW w:w="1715" w:type="dxa"/>
          </w:tcPr>
          <w:p w:rsidR="00B00CE9" w:rsidRPr="0063168F" w:rsidRDefault="00B00CE9" w:rsidP="009168E7">
            <w:pPr>
              <w:jc w:val="both"/>
              <w:rPr>
                <w:ins w:id="1047" w:author="Autor"/>
              </w:rPr>
            </w:pPr>
            <w:ins w:id="1048" w:author="Autor">
              <w:r>
                <w:t>Podnikateľ - PO</w:t>
              </w:r>
            </w:ins>
          </w:p>
        </w:tc>
        <w:tc>
          <w:tcPr>
            <w:tcW w:w="1081" w:type="dxa"/>
          </w:tcPr>
          <w:p w:rsidR="00B00CE9" w:rsidRDefault="00B00CE9" w:rsidP="00290C61">
            <w:pPr>
              <w:jc w:val="both"/>
              <w:rPr>
                <w:ins w:id="1049" w:author="Autor"/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ns w:id="1050" w:author="Autor"/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ns w:id="1051" w:author="Autor"/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ns w:id="1052" w:author="Autor"/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ns w:id="1053" w:author="Autor"/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ns w:id="1054" w:author="Autor"/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:rsidR="00B00CE9" w:rsidRDefault="00B00CE9" w:rsidP="00290C61">
            <w:pPr>
              <w:jc w:val="both"/>
              <w:rPr>
                <w:ins w:id="1055" w:author="Autor"/>
                <w:i/>
              </w:rPr>
            </w:pPr>
          </w:p>
        </w:tc>
      </w:tr>
      <w:tr w:rsidR="00B00CE9" w:rsidTr="00733C8D">
        <w:trPr>
          <w:ins w:id="1056" w:author="Autor"/>
        </w:trPr>
        <w:tc>
          <w:tcPr>
            <w:tcW w:w="1715" w:type="dxa"/>
          </w:tcPr>
          <w:p w:rsidR="00B00CE9" w:rsidRDefault="00B00CE9" w:rsidP="009168E7">
            <w:pPr>
              <w:jc w:val="both"/>
              <w:rPr>
                <w:ins w:id="1057" w:author="Autor"/>
              </w:rPr>
            </w:pPr>
            <w:ins w:id="1058" w:author="Autor">
              <w:r>
                <w:t>Podnikateľ - FO</w:t>
              </w:r>
            </w:ins>
          </w:p>
        </w:tc>
        <w:tc>
          <w:tcPr>
            <w:tcW w:w="1081" w:type="dxa"/>
          </w:tcPr>
          <w:p w:rsidR="00B00CE9" w:rsidRDefault="00B00CE9" w:rsidP="00290C61">
            <w:pPr>
              <w:jc w:val="both"/>
              <w:rPr>
                <w:ins w:id="1059" w:author="Autor"/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ns w:id="1060" w:author="Autor"/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ns w:id="1061" w:author="Autor"/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ns w:id="1062" w:author="Autor"/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ns w:id="1063" w:author="Autor"/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ns w:id="1064" w:author="Autor"/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:rsidR="00B00CE9" w:rsidRDefault="00B00CE9" w:rsidP="00290C61">
            <w:pPr>
              <w:jc w:val="both"/>
              <w:rPr>
                <w:ins w:id="1065" w:author="Autor"/>
                <w:i/>
              </w:rPr>
            </w:pPr>
          </w:p>
        </w:tc>
      </w:tr>
      <w:tr w:rsidR="00BF0F3A" w:rsidTr="00733C8D">
        <w:trPr>
          <w:ins w:id="1066" w:author="Autor"/>
        </w:trPr>
        <w:tc>
          <w:tcPr>
            <w:tcW w:w="1715" w:type="dxa"/>
          </w:tcPr>
          <w:p w:rsidR="00BF0F3A" w:rsidRDefault="00BF0F3A" w:rsidP="009168E7">
            <w:pPr>
              <w:jc w:val="both"/>
              <w:rPr>
                <w:ins w:id="1067" w:author="Autor"/>
              </w:rPr>
            </w:pPr>
            <w:ins w:id="1068" w:author="Autor">
              <w:r>
                <w:t>Obec</w:t>
              </w:r>
            </w:ins>
          </w:p>
        </w:tc>
        <w:tc>
          <w:tcPr>
            <w:tcW w:w="1081" w:type="dxa"/>
          </w:tcPr>
          <w:p w:rsidR="00BF0F3A" w:rsidRDefault="00BF0F3A" w:rsidP="00290C61">
            <w:pPr>
              <w:jc w:val="both"/>
              <w:rPr>
                <w:ins w:id="1069" w:author="Autor"/>
                <w:i/>
              </w:rPr>
            </w:pPr>
          </w:p>
        </w:tc>
        <w:tc>
          <w:tcPr>
            <w:tcW w:w="1080" w:type="dxa"/>
          </w:tcPr>
          <w:p w:rsidR="00BF0F3A" w:rsidRDefault="00BF0F3A" w:rsidP="00290C61">
            <w:pPr>
              <w:jc w:val="both"/>
              <w:rPr>
                <w:ins w:id="1070" w:author="Autor"/>
                <w:i/>
              </w:rPr>
            </w:pPr>
          </w:p>
        </w:tc>
        <w:tc>
          <w:tcPr>
            <w:tcW w:w="1080" w:type="dxa"/>
          </w:tcPr>
          <w:p w:rsidR="00BF0F3A" w:rsidRDefault="00BF0F3A" w:rsidP="00290C61">
            <w:pPr>
              <w:jc w:val="both"/>
              <w:rPr>
                <w:ins w:id="1071" w:author="Autor"/>
                <w:i/>
              </w:rPr>
            </w:pPr>
          </w:p>
        </w:tc>
        <w:tc>
          <w:tcPr>
            <w:tcW w:w="1080" w:type="dxa"/>
          </w:tcPr>
          <w:p w:rsidR="00BF0F3A" w:rsidRDefault="00BF0F3A" w:rsidP="00290C61">
            <w:pPr>
              <w:jc w:val="both"/>
              <w:rPr>
                <w:ins w:id="1072" w:author="Autor"/>
                <w:i/>
              </w:rPr>
            </w:pPr>
          </w:p>
        </w:tc>
        <w:tc>
          <w:tcPr>
            <w:tcW w:w="1080" w:type="dxa"/>
          </w:tcPr>
          <w:p w:rsidR="00BF0F3A" w:rsidRDefault="00BF0F3A" w:rsidP="00290C61">
            <w:pPr>
              <w:jc w:val="both"/>
              <w:rPr>
                <w:ins w:id="1073" w:author="Autor"/>
                <w:i/>
              </w:rPr>
            </w:pPr>
          </w:p>
        </w:tc>
        <w:tc>
          <w:tcPr>
            <w:tcW w:w="1080" w:type="dxa"/>
          </w:tcPr>
          <w:p w:rsidR="00BF0F3A" w:rsidRDefault="00BF0F3A" w:rsidP="00290C61">
            <w:pPr>
              <w:jc w:val="both"/>
              <w:rPr>
                <w:ins w:id="1074" w:author="Autor"/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:rsidR="00BF0F3A" w:rsidRDefault="00BF0F3A" w:rsidP="00290C61">
            <w:pPr>
              <w:jc w:val="both"/>
              <w:rPr>
                <w:ins w:id="1075" w:author="Autor"/>
                <w:i/>
              </w:rPr>
            </w:pPr>
          </w:p>
        </w:tc>
      </w:tr>
      <w:tr w:rsidR="00B00CE9" w:rsidTr="00733C8D">
        <w:trPr>
          <w:ins w:id="1076" w:author="Autor"/>
        </w:trPr>
        <w:tc>
          <w:tcPr>
            <w:tcW w:w="1715" w:type="dxa"/>
          </w:tcPr>
          <w:p w:rsidR="00B00CE9" w:rsidRPr="0063168F" w:rsidRDefault="00B00CE9" w:rsidP="009168E7">
            <w:pPr>
              <w:jc w:val="both"/>
              <w:rPr>
                <w:ins w:id="1077" w:author="Autor"/>
              </w:rPr>
            </w:pPr>
            <w:ins w:id="1078" w:author="Autor">
              <w:r>
                <w:t>O</w:t>
              </w:r>
              <w:r w:rsidR="001E16E0">
                <w:t>rganizácia</w:t>
              </w:r>
              <w:r>
                <w:t xml:space="preserve"> v pôsobnosti št. správy</w:t>
              </w:r>
            </w:ins>
          </w:p>
        </w:tc>
        <w:tc>
          <w:tcPr>
            <w:tcW w:w="1081" w:type="dxa"/>
          </w:tcPr>
          <w:p w:rsidR="00B00CE9" w:rsidRDefault="00B00CE9" w:rsidP="00290C61">
            <w:pPr>
              <w:jc w:val="both"/>
              <w:rPr>
                <w:ins w:id="1079" w:author="Autor"/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ns w:id="1080" w:author="Autor"/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ns w:id="1081" w:author="Autor"/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ns w:id="1082" w:author="Autor"/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ns w:id="1083" w:author="Autor"/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ns w:id="1084" w:author="Autor"/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:rsidR="00B00CE9" w:rsidRDefault="00B00CE9" w:rsidP="00290C61">
            <w:pPr>
              <w:jc w:val="both"/>
              <w:rPr>
                <w:ins w:id="1085" w:author="Autor"/>
                <w:i/>
              </w:rPr>
            </w:pPr>
          </w:p>
        </w:tc>
      </w:tr>
      <w:tr w:rsidR="00B00CE9" w:rsidTr="00733C8D">
        <w:trPr>
          <w:ins w:id="1086" w:author="Autor"/>
        </w:trPr>
        <w:tc>
          <w:tcPr>
            <w:tcW w:w="1715" w:type="dxa"/>
          </w:tcPr>
          <w:p w:rsidR="00B00CE9" w:rsidRPr="0063168F" w:rsidRDefault="001E16E0" w:rsidP="009168E7">
            <w:pPr>
              <w:jc w:val="both"/>
              <w:rPr>
                <w:ins w:id="1087" w:author="Autor"/>
              </w:rPr>
            </w:pPr>
            <w:ins w:id="1088" w:author="Autor">
              <w:r>
                <w:t>Organizácia</w:t>
              </w:r>
              <w:r w:rsidR="00B00CE9">
                <w:t xml:space="preserve"> v pôsobnosti samosprávy</w:t>
              </w:r>
            </w:ins>
          </w:p>
        </w:tc>
        <w:tc>
          <w:tcPr>
            <w:tcW w:w="1081" w:type="dxa"/>
          </w:tcPr>
          <w:p w:rsidR="00B00CE9" w:rsidRDefault="00B00CE9" w:rsidP="00290C61">
            <w:pPr>
              <w:jc w:val="both"/>
              <w:rPr>
                <w:ins w:id="1089" w:author="Autor"/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ns w:id="1090" w:author="Autor"/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ns w:id="1091" w:author="Autor"/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ns w:id="1092" w:author="Autor"/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ns w:id="1093" w:author="Autor"/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ns w:id="1094" w:author="Autor"/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:rsidR="00B00CE9" w:rsidRDefault="00B00CE9" w:rsidP="00290C61">
            <w:pPr>
              <w:jc w:val="both"/>
              <w:rPr>
                <w:ins w:id="1095" w:author="Autor"/>
                <w:i/>
              </w:rPr>
            </w:pPr>
          </w:p>
        </w:tc>
      </w:tr>
      <w:tr w:rsidR="00B00CE9" w:rsidTr="00733C8D">
        <w:trPr>
          <w:ins w:id="1096" w:author="Autor"/>
        </w:trPr>
        <w:tc>
          <w:tcPr>
            <w:tcW w:w="1715" w:type="dxa"/>
          </w:tcPr>
          <w:p w:rsidR="00B00CE9" w:rsidRPr="0063168F" w:rsidRDefault="00733C8D" w:rsidP="009168E7">
            <w:pPr>
              <w:jc w:val="both"/>
              <w:rPr>
                <w:ins w:id="1097" w:author="Autor"/>
              </w:rPr>
            </w:pPr>
            <w:ins w:id="1098" w:author="Autor">
              <w:r>
                <w:t>MVO</w:t>
              </w:r>
              <w:r w:rsidDel="00733C8D">
                <w:t xml:space="preserve"> </w:t>
              </w:r>
            </w:ins>
          </w:p>
        </w:tc>
        <w:tc>
          <w:tcPr>
            <w:tcW w:w="1081" w:type="dxa"/>
          </w:tcPr>
          <w:p w:rsidR="00B00CE9" w:rsidRDefault="00B00CE9" w:rsidP="00290C61">
            <w:pPr>
              <w:jc w:val="both"/>
              <w:rPr>
                <w:ins w:id="1099" w:author="Autor"/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ns w:id="1100" w:author="Autor"/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ns w:id="1101" w:author="Autor"/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ns w:id="1102" w:author="Autor"/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ns w:id="1103" w:author="Autor"/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ns w:id="1104" w:author="Autor"/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:rsidR="00B00CE9" w:rsidRDefault="00B00CE9" w:rsidP="00290C61">
            <w:pPr>
              <w:jc w:val="both"/>
              <w:rPr>
                <w:ins w:id="1105" w:author="Autor"/>
                <w:i/>
              </w:rPr>
            </w:pPr>
          </w:p>
        </w:tc>
      </w:tr>
      <w:tr w:rsidR="00B00CE9" w:rsidTr="00733C8D">
        <w:trPr>
          <w:ins w:id="1106" w:author="Autor"/>
        </w:trPr>
        <w:tc>
          <w:tcPr>
            <w:tcW w:w="1715" w:type="dxa"/>
          </w:tcPr>
          <w:p w:rsidR="00B00CE9" w:rsidRPr="0063168F" w:rsidRDefault="00B00CE9" w:rsidP="009168E7">
            <w:pPr>
              <w:jc w:val="both"/>
              <w:rPr>
                <w:ins w:id="1107" w:author="Autor"/>
              </w:rPr>
            </w:pPr>
            <w:ins w:id="1108" w:author="Autor">
              <w:r w:rsidRPr="0063168F">
                <w:t>Študenti</w:t>
              </w:r>
            </w:ins>
          </w:p>
        </w:tc>
        <w:tc>
          <w:tcPr>
            <w:tcW w:w="1081" w:type="dxa"/>
          </w:tcPr>
          <w:p w:rsidR="00B00CE9" w:rsidRDefault="00B00CE9" w:rsidP="00290C61">
            <w:pPr>
              <w:jc w:val="both"/>
              <w:rPr>
                <w:ins w:id="1109" w:author="Autor"/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ns w:id="1110" w:author="Autor"/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ns w:id="1111" w:author="Autor"/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ns w:id="1112" w:author="Autor"/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ns w:id="1113" w:author="Autor"/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ns w:id="1114" w:author="Autor"/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:rsidR="00B00CE9" w:rsidRDefault="00B00CE9" w:rsidP="00290C61">
            <w:pPr>
              <w:jc w:val="both"/>
              <w:rPr>
                <w:ins w:id="1115" w:author="Autor"/>
                <w:i/>
              </w:rPr>
            </w:pPr>
          </w:p>
        </w:tc>
      </w:tr>
      <w:tr w:rsidR="00B00CE9" w:rsidTr="00733C8D">
        <w:trPr>
          <w:ins w:id="1116" w:author="Autor"/>
        </w:trPr>
        <w:tc>
          <w:tcPr>
            <w:tcW w:w="1715" w:type="dxa"/>
          </w:tcPr>
          <w:p w:rsidR="00B00CE9" w:rsidRPr="0063168F" w:rsidRDefault="00B00CE9" w:rsidP="009168E7">
            <w:pPr>
              <w:jc w:val="both"/>
              <w:rPr>
                <w:ins w:id="1117" w:author="Autor"/>
              </w:rPr>
            </w:pPr>
            <w:ins w:id="1118" w:author="Autor">
              <w:r>
                <w:t>Iné</w:t>
              </w:r>
            </w:ins>
          </w:p>
        </w:tc>
        <w:tc>
          <w:tcPr>
            <w:tcW w:w="1081" w:type="dxa"/>
          </w:tcPr>
          <w:p w:rsidR="00B00CE9" w:rsidRDefault="00B00CE9" w:rsidP="00290C61">
            <w:pPr>
              <w:jc w:val="both"/>
              <w:rPr>
                <w:ins w:id="1119" w:author="Autor"/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ns w:id="1120" w:author="Autor"/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ns w:id="1121" w:author="Autor"/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ns w:id="1122" w:author="Autor"/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ns w:id="1123" w:author="Autor"/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ns w:id="1124" w:author="Autor"/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:rsidR="00B00CE9" w:rsidRDefault="00B00CE9" w:rsidP="00290C61">
            <w:pPr>
              <w:jc w:val="both"/>
              <w:rPr>
                <w:ins w:id="1125" w:author="Autor"/>
                <w:i/>
              </w:rPr>
            </w:pPr>
          </w:p>
        </w:tc>
      </w:tr>
      <w:tr w:rsidR="0061483C" w:rsidTr="00733C8D">
        <w:trPr>
          <w:ins w:id="1126" w:author="Autor"/>
        </w:trPr>
        <w:tc>
          <w:tcPr>
            <w:tcW w:w="1715" w:type="dxa"/>
            <w:shd w:val="clear" w:color="auto" w:fill="95B3D7" w:themeFill="accent1" w:themeFillTint="99"/>
          </w:tcPr>
          <w:p w:rsidR="0061483C" w:rsidRDefault="0061483C" w:rsidP="00290C61">
            <w:pPr>
              <w:jc w:val="both"/>
              <w:rPr>
                <w:ins w:id="1127" w:author="Autor"/>
                <w:i/>
              </w:rPr>
            </w:pPr>
            <w:ins w:id="1128" w:author="Autor">
              <w:r>
                <w:rPr>
                  <w:i/>
                </w:rPr>
                <w:t>Spolu</w:t>
              </w:r>
            </w:ins>
          </w:p>
        </w:tc>
        <w:tc>
          <w:tcPr>
            <w:tcW w:w="1081" w:type="dxa"/>
            <w:shd w:val="clear" w:color="auto" w:fill="95B3D7" w:themeFill="accent1" w:themeFillTint="99"/>
          </w:tcPr>
          <w:p w:rsidR="0061483C" w:rsidRDefault="0061483C" w:rsidP="00290C61">
            <w:pPr>
              <w:jc w:val="both"/>
              <w:rPr>
                <w:ins w:id="1129" w:author="Autor"/>
                <w:i/>
              </w:rPr>
            </w:pPr>
          </w:p>
        </w:tc>
        <w:tc>
          <w:tcPr>
            <w:tcW w:w="1080" w:type="dxa"/>
            <w:shd w:val="clear" w:color="auto" w:fill="95B3D7" w:themeFill="accent1" w:themeFillTint="99"/>
          </w:tcPr>
          <w:p w:rsidR="0061483C" w:rsidRDefault="0061483C" w:rsidP="00290C61">
            <w:pPr>
              <w:jc w:val="both"/>
              <w:rPr>
                <w:ins w:id="1130" w:author="Autor"/>
                <w:i/>
              </w:rPr>
            </w:pPr>
          </w:p>
        </w:tc>
        <w:tc>
          <w:tcPr>
            <w:tcW w:w="1080" w:type="dxa"/>
            <w:shd w:val="clear" w:color="auto" w:fill="95B3D7" w:themeFill="accent1" w:themeFillTint="99"/>
          </w:tcPr>
          <w:p w:rsidR="0061483C" w:rsidRDefault="0061483C" w:rsidP="00290C61">
            <w:pPr>
              <w:jc w:val="both"/>
              <w:rPr>
                <w:ins w:id="1131" w:author="Autor"/>
                <w:i/>
              </w:rPr>
            </w:pPr>
          </w:p>
        </w:tc>
        <w:tc>
          <w:tcPr>
            <w:tcW w:w="1080" w:type="dxa"/>
            <w:shd w:val="clear" w:color="auto" w:fill="95B3D7" w:themeFill="accent1" w:themeFillTint="99"/>
          </w:tcPr>
          <w:p w:rsidR="0061483C" w:rsidRDefault="0061483C" w:rsidP="00290C61">
            <w:pPr>
              <w:jc w:val="both"/>
              <w:rPr>
                <w:ins w:id="1132" w:author="Autor"/>
                <w:i/>
              </w:rPr>
            </w:pPr>
          </w:p>
        </w:tc>
        <w:tc>
          <w:tcPr>
            <w:tcW w:w="1080" w:type="dxa"/>
            <w:shd w:val="clear" w:color="auto" w:fill="95B3D7" w:themeFill="accent1" w:themeFillTint="99"/>
          </w:tcPr>
          <w:p w:rsidR="0061483C" w:rsidRDefault="0061483C" w:rsidP="00290C61">
            <w:pPr>
              <w:jc w:val="both"/>
              <w:rPr>
                <w:ins w:id="1133" w:author="Autor"/>
                <w:i/>
              </w:rPr>
            </w:pPr>
          </w:p>
        </w:tc>
        <w:tc>
          <w:tcPr>
            <w:tcW w:w="1080" w:type="dxa"/>
            <w:shd w:val="clear" w:color="auto" w:fill="95B3D7" w:themeFill="accent1" w:themeFillTint="99"/>
          </w:tcPr>
          <w:p w:rsidR="0061483C" w:rsidRDefault="0061483C" w:rsidP="00290C61">
            <w:pPr>
              <w:jc w:val="both"/>
              <w:rPr>
                <w:ins w:id="1134" w:author="Autor"/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:rsidR="0061483C" w:rsidRDefault="0061483C" w:rsidP="00290C61">
            <w:pPr>
              <w:jc w:val="both"/>
              <w:rPr>
                <w:ins w:id="1135" w:author="Autor"/>
                <w:i/>
              </w:rPr>
            </w:pPr>
          </w:p>
        </w:tc>
      </w:tr>
    </w:tbl>
    <w:p w:rsidR="0061483C" w:rsidRDefault="0061483C" w:rsidP="0061483C">
      <w:pPr>
        <w:jc w:val="both"/>
        <w:rPr>
          <w:ins w:id="1136" w:author="Autor"/>
          <w:i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1766"/>
        <w:gridCol w:w="1071"/>
        <w:gridCol w:w="1071"/>
        <w:gridCol w:w="1072"/>
        <w:gridCol w:w="1072"/>
        <w:gridCol w:w="1072"/>
        <w:gridCol w:w="1072"/>
        <w:gridCol w:w="1092"/>
      </w:tblGrid>
      <w:tr w:rsidR="00353000" w:rsidTr="00353000">
        <w:trPr>
          <w:trHeight w:val="276"/>
          <w:ins w:id="1137" w:author="Autor"/>
        </w:trPr>
        <w:tc>
          <w:tcPr>
            <w:tcW w:w="5000" w:type="pct"/>
            <w:gridSpan w:val="8"/>
            <w:shd w:val="clear" w:color="auto" w:fill="auto"/>
          </w:tcPr>
          <w:p w:rsidR="00353000" w:rsidRPr="006F796E" w:rsidRDefault="00353000" w:rsidP="009168E7">
            <w:pPr>
              <w:jc w:val="center"/>
              <w:rPr>
                <w:ins w:id="1138" w:author="Autor"/>
                <w:i/>
              </w:rPr>
            </w:pPr>
            <w:ins w:id="1139" w:author="Autor">
              <w:r w:rsidRPr="00100701">
                <w:rPr>
                  <w:b/>
                  <w:i/>
                </w:rPr>
                <w:t xml:space="preserve">Počet </w:t>
              </w:r>
              <w:r>
                <w:rPr>
                  <w:b/>
                  <w:i/>
                </w:rPr>
                <w:t xml:space="preserve">telefonických </w:t>
              </w:r>
              <w:r w:rsidRPr="00100701">
                <w:rPr>
                  <w:b/>
                  <w:i/>
                </w:rPr>
                <w:t>konzultácií</w:t>
              </w:r>
              <w:r>
                <w:rPr>
                  <w:b/>
                  <w:i/>
                </w:rPr>
                <w:t xml:space="preserve"> - </w:t>
              </w:r>
              <w:r w:rsidR="009168E7">
                <w:rPr>
                  <w:b/>
                  <w:i/>
                </w:rPr>
                <w:t>podľa OP</w:t>
              </w:r>
            </w:ins>
          </w:p>
        </w:tc>
      </w:tr>
      <w:tr w:rsidR="00733C8D" w:rsidTr="00733C8D">
        <w:trPr>
          <w:trHeight w:val="276"/>
          <w:ins w:id="1140" w:author="Autor"/>
        </w:trPr>
        <w:tc>
          <w:tcPr>
            <w:tcW w:w="951" w:type="pct"/>
          </w:tcPr>
          <w:p w:rsidR="00733C8D" w:rsidRDefault="00733C8D" w:rsidP="00290C61">
            <w:pPr>
              <w:jc w:val="both"/>
              <w:rPr>
                <w:ins w:id="1141" w:author="Autor"/>
              </w:rPr>
            </w:pPr>
            <w:ins w:id="1142" w:author="Autor">
              <w:r w:rsidRPr="00ED432F">
                <w:t>Poskytnuté informácie</w:t>
              </w:r>
            </w:ins>
          </w:p>
        </w:tc>
        <w:tc>
          <w:tcPr>
            <w:tcW w:w="577" w:type="pct"/>
            <w:shd w:val="clear" w:color="auto" w:fill="auto"/>
            <w:vAlign w:val="center"/>
          </w:tcPr>
          <w:p w:rsidR="00733C8D" w:rsidRPr="00DD5E91" w:rsidRDefault="00733C8D" w:rsidP="00AD11A2">
            <w:pPr>
              <w:jc w:val="center"/>
              <w:rPr>
                <w:ins w:id="1143" w:author="Autor"/>
              </w:rPr>
            </w:pPr>
            <w:ins w:id="1144" w:author="Autor">
              <w:r w:rsidRPr="00DD5E91">
                <w:t>1. mes.</w:t>
              </w:r>
            </w:ins>
          </w:p>
        </w:tc>
        <w:tc>
          <w:tcPr>
            <w:tcW w:w="577" w:type="pct"/>
            <w:shd w:val="clear" w:color="auto" w:fill="auto"/>
            <w:vAlign w:val="center"/>
          </w:tcPr>
          <w:p w:rsidR="00733C8D" w:rsidRPr="00DD5E91" w:rsidRDefault="00733C8D" w:rsidP="00AD11A2">
            <w:pPr>
              <w:jc w:val="center"/>
              <w:rPr>
                <w:ins w:id="1145" w:author="Autor"/>
              </w:rPr>
            </w:pPr>
            <w:ins w:id="1146" w:author="Autor">
              <w:r w:rsidRPr="00DD5E91">
                <w:t>2. mes.</w:t>
              </w:r>
            </w:ins>
          </w:p>
        </w:tc>
        <w:tc>
          <w:tcPr>
            <w:tcW w:w="577" w:type="pct"/>
            <w:shd w:val="clear" w:color="auto" w:fill="auto"/>
            <w:vAlign w:val="center"/>
          </w:tcPr>
          <w:p w:rsidR="00733C8D" w:rsidRPr="00DD5E91" w:rsidRDefault="00733C8D" w:rsidP="00AD11A2">
            <w:pPr>
              <w:jc w:val="center"/>
              <w:rPr>
                <w:ins w:id="1147" w:author="Autor"/>
              </w:rPr>
            </w:pPr>
            <w:ins w:id="1148" w:author="Autor">
              <w:r w:rsidRPr="00DD5E91">
                <w:t>3. mes.</w:t>
              </w:r>
            </w:ins>
          </w:p>
        </w:tc>
        <w:tc>
          <w:tcPr>
            <w:tcW w:w="577" w:type="pct"/>
            <w:shd w:val="clear" w:color="auto" w:fill="auto"/>
            <w:vAlign w:val="center"/>
          </w:tcPr>
          <w:p w:rsidR="00733C8D" w:rsidRPr="00DD5E91" w:rsidRDefault="00733C8D" w:rsidP="00AD11A2">
            <w:pPr>
              <w:jc w:val="center"/>
              <w:rPr>
                <w:ins w:id="1149" w:author="Autor"/>
              </w:rPr>
            </w:pPr>
            <w:ins w:id="1150" w:author="Autor">
              <w:r w:rsidRPr="00DD5E91">
                <w:t>4. mes.</w:t>
              </w:r>
            </w:ins>
          </w:p>
        </w:tc>
        <w:tc>
          <w:tcPr>
            <w:tcW w:w="577" w:type="pct"/>
            <w:shd w:val="clear" w:color="auto" w:fill="auto"/>
            <w:vAlign w:val="center"/>
          </w:tcPr>
          <w:p w:rsidR="00733C8D" w:rsidRPr="00DD5E91" w:rsidRDefault="00733C8D" w:rsidP="00AD11A2">
            <w:pPr>
              <w:jc w:val="center"/>
              <w:rPr>
                <w:ins w:id="1151" w:author="Autor"/>
              </w:rPr>
            </w:pPr>
            <w:ins w:id="1152" w:author="Autor">
              <w:r w:rsidRPr="00DD5E91">
                <w:t>5. mes.</w:t>
              </w:r>
            </w:ins>
          </w:p>
        </w:tc>
        <w:tc>
          <w:tcPr>
            <w:tcW w:w="577" w:type="pct"/>
            <w:shd w:val="clear" w:color="auto" w:fill="auto"/>
            <w:vAlign w:val="center"/>
          </w:tcPr>
          <w:p w:rsidR="00733C8D" w:rsidRPr="00DD5E91" w:rsidRDefault="00733C8D" w:rsidP="00AD11A2">
            <w:pPr>
              <w:jc w:val="center"/>
              <w:rPr>
                <w:ins w:id="1153" w:author="Autor"/>
              </w:rPr>
            </w:pPr>
            <w:ins w:id="1154" w:author="Autor">
              <w:r w:rsidRPr="00DD5E91">
                <w:t>6. mes.</w:t>
              </w:r>
            </w:ins>
          </w:p>
        </w:tc>
        <w:tc>
          <w:tcPr>
            <w:tcW w:w="588" w:type="pct"/>
            <w:shd w:val="clear" w:color="auto" w:fill="95B3D7" w:themeFill="accent1" w:themeFillTint="99"/>
            <w:vAlign w:val="center"/>
          </w:tcPr>
          <w:p w:rsidR="00733C8D" w:rsidRPr="00AD11A2" w:rsidRDefault="00733C8D" w:rsidP="004B75A3">
            <w:pPr>
              <w:jc w:val="center"/>
              <w:rPr>
                <w:ins w:id="1155" w:author="Autor"/>
                <w:i/>
              </w:rPr>
            </w:pPr>
            <w:ins w:id="1156" w:author="Autor">
              <w:r w:rsidRPr="00AD11A2">
                <w:rPr>
                  <w:i/>
                </w:rPr>
                <w:t>Spolu</w:t>
              </w:r>
              <w:r w:rsidRPr="004B75A3">
                <w:rPr>
                  <w:i/>
                  <w:sz w:val="16"/>
                  <w:szCs w:val="16"/>
                </w:rPr>
                <w:t xml:space="preserve"> </w:t>
              </w:r>
              <w:r>
                <w:rPr>
                  <w:i/>
                  <w:sz w:val="16"/>
                  <w:szCs w:val="16"/>
                </w:rPr>
                <w:t>k 31.12./30</w:t>
              </w:r>
              <w:r w:rsidRPr="004B75A3">
                <w:rPr>
                  <w:i/>
                  <w:sz w:val="16"/>
                  <w:szCs w:val="16"/>
                </w:rPr>
                <w:t>.6</w:t>
              </w:r>
              <w:r>
                <w:rPr>
                  <w:i/>
                  <w:sz w:val="16"/>
                  <w:szCs w:val="16"/>
                </w:rPr>
                <w:t>.</w:t>
              </w:r>
            </w:ins>
          </w:p>
        </w:tc>
      </w:tr>
      <w:tr w:rsidR="006A0F6E" w:rsidTr="00733C8D">
        <w:trPr>
          <w:ins w:id="1157" w:author="Autor"/>
        </w:trPr>
        <w:tc>
          <w:tcPr>
            <w:tcW w:w="951" w:type="pct"/>
          </w:tcPr>
          <w:p w:rsidR="006A0F6E" w:rsidRPr="0063168F" w:rsidRDefault="006A0F6E" w:rsidP="00290C61">
            <w:pPr>
              <w:jc w:val="both"/>
              <w:rPr>
                <w:ins w:id="1158" w:author="Autor"/>
              </w:rPr>
            </w:pPr>
            <w:ins w:id="1159" w:author="Autor">
              <w:r>
                <w:t>Všeobecné</w:t>
              </w:r>
            </w:ins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160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161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162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163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164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165" w:author="Autor"/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6A0F6E" w:rsidRDefault="006A0F6E" w:rsidP="00290C61">
            <w:pPr>
              <w:jc w:val="both"/>
              <w:rPr>
                <w:ins w:id="1166" w:author="Autor"/>
                <w:i/>
              </w:rPr>
            </w:pPr>
          </w:p>
        </w:tc>
      </w:tr>
      <w:tr w:rsidR="006A0F6E" w:rsidTr="00733C8D">
        <w:trPr>
          <w:ins w:id="1167" w:author="Autor"/>
        </w:trPr>
        <w:tc>
          <w:tcPr>
            <w:tcW w:w="951" w:type="pct"/>
          </w:tcPr>
          <w:p w:rsidR="006A0F6E" w:rsidRPr="0063168F" w:rsidRDefault="006A0F6E" w:rsidP="00290C61">
            <w:pPr>
              <w:jc w:val="both"/>
              <w:rPr>
                <w:ins w:id="1168" w:author="Autor"/>
              </w:rPr>
            </w:pPr>
            <w:ins w:id="1169" w:author="Autor">
              <w:r>
                <w:t>OP VaI</w:t>
              </w:r>
            </w:ins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170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171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172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173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174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175" w:author="Autor"/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6A0F6E" w:rsidRDefault="006A0F6E" w:rsidP="00290C61">
            <w:pPr>
              <w:jc w:val="both"/>
              <w:rPr>
                <w:ins w:id="1176" w:author="Autor"/>
                <w:i/>
              </w:rPr>
            </w:pPr>
          </w:p>
        </w:tc>
      </w:tr>
      <w:tr w:rsidR="006A0F6E" w:rsidTr="00733C8D">
        <w:trPr>
          <w:ins w:id="1177" w:author="Autor"/>
        </w:trPr>
        <w:tc>
          <w:tcPr>
            <w:tcW w:w="951" w:type="pct"/>
          </w:tcPr>
          <w:p w:rsidR="006A0F6E" w:rsidRPr="0063168F" w:rsidRDefault="006A0F6E" w:rsidP="00290C61">
            <w:pPr>
              <w:jc w:val="both"/>
              <w:rPr>
                <w:ins w:id="1178" w:author="Autor"/>
              </w:rPr>
            </w:pPr>
            <w:ins w:id="1179" w:author="Autor">
              <w:r>
                <w:t>OP II</w:t>
              </w:r>
            </w:ins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180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181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182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183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184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185" w:author="Autor"/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6A0F6E" w:rsidRDefault="006A0F6E" w:rsidP="00290C61">
            <w:pPr>
              <w:jc w:val="both"/>
              <w:rPr>
                <w:ins w:id="1186" w:author="Autor"/>
                <w:i/>
              </w:rPr>
            </w:pPr>
          </w:p>
        </w:tc>
      </w:tr>
      <w:tr w:rsidR="006A0F6E" w:rsidTr="00733C8D">
        <w:trPr>
          <w:ins w:id="1187" w:author="Autor"/>
        </w:trPr>
        <w:tc>
          <w:tcPr>
            <w:tcW w:w="951" w:type="pct"/>
          </w:tcPr>
          <w:p w:rsidR="006A0F6E" w:rsidRPr="0063168F" w:rsidRDefault="006A0F6E" w:rsidP="00290C61">
            <w:pPr>
              <w:jc w:val="both"/>
              <w:rPr>
                <w:ins w:id="1188" w:author="Autor"/>
              </w:rPr>
            </w:pPr>
            <w:ins w:id="1189" w:author="Autor">
              <w:r>
                <w:t>OP ĽZ</w:t>
              </w:r>
            </w:ins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190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191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192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193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194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195" w:author="Autor"/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6A0F6E" w:rsidRDefault="006A0F6E" w:rsidP="00290C61">
            <w:pPr>
              <w:jc w:val="both"/>
              <w:rPr>
                <w:ins w:id="1196" w:author="Autor"/>
                <w:i/>
              </w:rPr>
            </w:pPr>
          </w:p>
        </w:tc>
      </w:tr>
      <w:tr w:rsidR="006A0F6E" w:rsidTr="00733C8D">
        <w:trPr>
          <w:ins w:id="1197" w:author="Autor"/>
        </w:trPr>
        <w:tc>
          <w:tcPr>
            <w:tcW w:w="951" w:type="pct"/>
          </w:tcPr>
          <w:p w:rsidR="006A0F6E" w:rsidRPr="0063168F" w:rsidRDefault="006A0F6E" w:rsidP="00290C61">
            <w:pPr>
              <w:jc w:val="both"/>
              <w:rPr>
                <w:ins w:id="1198" w:author="Autor"/>
              </w:rPr>
            </w:pPr>
            <w:ins w:id="1199" w:author="Autor">
              <w:r>
                <w:t>OP KŽP</w:t>
              </w:r>
            </w:ins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200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201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202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203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204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205" w:author="Autor"/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6A0F6E" w:rsidRDefault="006A0F6E" w:rsidP="00290C61">
            <w:pPr>
              <w:jc w:val="both"/>
              <w:rPr>
                <w:ins w:id="1206" w:author="Autor"/>
                <w:i/>
              </w:rPr>
            </w:pPr>
          </w:p>
        </w:tc>
      </w:tr>
      <w:tr w:rsidR="006A0F6E" w:rsidTr="00733C8D">
        <w:trPr>
          <w:ins w:id="1207" w:author="Autor"/>
        </w:trPr>
        <w:tc>
          <w:tcPr>
            <w:tcW w:w="951" w:type="pct"/>
          </w:tcPr>
          <w:p w:rsidR="006A0F6E" w:rsidRDefault="006A0F6E" w:rsidP="00290C61">
            <w:pPr>
              <w:jc w:val="both"/>
              <w:rPr>
                <w:ins w:id="1208" w:author="Autor"/>
              </w:rPr>
            </w:pPr>
            <w:ins w:id="1209" w:author="Autor">
              <w:r>
                <w:t>OP TP</w:t>
              </w:r>
            </w:ins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210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211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212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213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214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215" w:author="Autor"/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6A0F6E" w:rsidRDefault="006A0F6E" w:rsidP="00290C61">
            <w:pPr>
              <w:jc w:val="both"/>
              <w:rPr>
                <w:ins w:id="1216" w:author="Autor"/>
                <w:i/>
              </w:rPr>
            </w:pPr>
          </w:p>
        </w:tc>
      </w:tr>
      <w:tr w:rsidR="006A0F6E" w:rsidTr="00733C8D">
        <w:trPr>
          <w:ins w:id="1217" w:author="Autor"/>
        </w:trPr>
        <w:tc>
          <w:tcPr>
            <w:tcW w:w="951" w:type="pct"/>
          </w:tcPr>
          <w:p w:rsidR="006A0F6E" w:rsidRDefault="006A0F6E" w:rsidP="00290C61">
            <w:pPr>
              <w:jc w:val="both"/>
              <w:rPr>
                <w:ins w:id="1218" w:author="Autor"/>
              </w:rPr>
            </w:pPr>
            <w:ins w:id="1219" w:author="Autor">
              <w:r>
                <w:t>OP EVS</w:t>
              </w:r>
            </w:ins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220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221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222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223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224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225" w:author="Autor"/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6A0F6E" w:rsidRDefault="006A0F6E" w:rsidP="00290C61">
            <w:pPr>
              <w:jc w:val="both"/>
              <w:rPr>
                <w:ins w:id="1226" w:author="Autor"/>
                <w:i/>
              </w:rPr>
            </w:pPr>
          </w:p>
        </w:tc>
      </w:tr>
      <w:tr w:rsidR="006A0F6E" w:rsidTr="00733C8D">
        <w:trPr>
          <w:ins w:id="1227" w:author="Autor"/>
        </w:trPr>
        <w:tc>
          <w:tcPr>
            <w:tcW w:w="951" w:type="pct"/>
          </w:tcPr>
          <w:p w:rsidR="006A0F6E" w:rsidRDefault="006A0F6E" w:rsidP="00290C61">
            <w:pPr>
              <w:jc w:val="both"/>
              <w:rPr>
                <w:ins w:id="1228" w:author="Autor"/>
              </w:rPr>
            </w:pPr>
            <w:ins w:id="1229" w:author="Autor">
              <w:r>
                <w:t>OP IROP</w:t>
              </w:r>
            </w:ins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230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231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232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233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234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235" w:author="Autor"/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6A0F6E" w:rsidRDefault="006A0F6E" w:rsidP="00290C61">
            <w:pPr>
              <w:jc w:val="both"/>
              <w:rPr>
                <w:ins w:id="1236" w:author="Autor"/>
                <w:i/>
              </w:rPr>
            </w:pPr>
          </w:p>
        </w:tc>
      </w:tr>
      <w:tr w:rsidR="006A0F6E" w:rsidTr="00733C8D">
        <w:trPr>
          <w:ins w:id="1237" w:author="Autor"/>
        </w:trPr>
        <w:tc>
          <w:tcPr>
            <w:tcW w:w="951" w:type="pct"/>
          </w:tcPr>
          <w:p w:rsidR="006A0F6E" w:rsidRDefault="006A0F6E" w:rsidP="00290C61">
            <w:pPr>
              <w:jc w:val="both"/>
              <w:rPr>
                <w:ins w:id="1238" w:author="Autor"/>
              </w:rPr>
            </w:pPr>
            <w:ins w:id="1239" w:author="Autor">
              <w:r>
                <w:t>OP RH</w:t>
              </w:r>
            </w:ins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240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241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242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243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244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245" w:author="Autor"/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6A0F6E" w:rsidRDefault="006A0F6E" w:rsidP="00290C61">
            <w:pPr>
              <w:jc w:val="both"/>
              <w:rPr>
                <w:ins w:id="1246" w:author="Autor"/>
                <w:i/>
              </w:rPr>
            </w:pPr>
          </w:p>
        </w:tc>
      </w:tr>
      <w:tr w:rsidR="006A0F6E" w:rsidTr="00733C8D">
        <w:trPr>
          <w:ins w:id="1247" w:author="Autor"/>
        </w:trPr>
        <w:tc>
          <w:tcPr>
            <w:tcW w:w="951" w:type="pct"/>
          </w:tcPr>
          <w:p w:rsidR="006A0F6E" w:rsidRPr="0063168F" w:rsidRDefault="00F55A0F" w:rsidP="00290C61">
            <w:pPr>
              <w:jc w:val="both"/>
              <w:rPr>
                <w:ins w:id="1248" w:author="Autor"/>
              </w:rPr>
            </w:pPr>
            <w:ins w:id="1249" w:author="Autor">
              <w:r w:rsidRPr="00F55A0F">
                <w:t>PCS</w:t>
              </w:r>
            </w:ins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250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251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252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253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254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ns w:id="1255" w:author="Autor"/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6A0F6E" w:rsidRDefault="006A0F6E" w:rsidP="00290C61">
            <w:pPr>
              <w:jc w:val="both"/>
              <w:rPr>
                <w:ins w:id="1256" w:author="Autor"/>
                <w:i/>
              </w:rPr>
            </w:pPr>
          </w:p>
        </w:tc>
      </w:tr>
      <w:tr w:rsidR="006A0F6E" w:rsidTr="00733C8D">
        <w:trPr>
          <w:ins w:id="1257" w:author="Autor"/>
        </w:trPr>
        <w:tc>
          <w:tcPr>
            <w:tcW w:w="951" w:type="pct"/>
            <w:shd w:val="clear" w:color="auto" w:fill="95B3D7" w:themeFill="accent1" w:themeFillTint="99"/>
          </w:tcPr>
          <w:p w:rsidR="006A0F6E" w:rsidRDefault="006A0F6E" w:rsidP="00290C61">
            <w:pPr>
              <w:jc w:val="both"/>
              <w:rPr>
                <w:ins w:id="1258" w:author="Autor"/>
                <w:i/>
              </w:rPr>
            </w:pPr>
            <w:ins w:id="1259" w:author="Autor">
              <w:r>
                <w:rPr>
                  <w:i/>
                </w:rPr>
                <w:t>Spolu</w:t>
              </w:r>
            </w:ins>
          </w:p>
        </w:tc>
        <w:tc>
          <w:tcPr>
            <w:tcW w:w="577" w:type="pct"/>
            <w:shd w:val="clear" w:color="auto" w:fill="95B3D7" w:themeFill="accent1" w:themeFillTint="99"/>
          </w:tcPr>
          <w:p w:rsidR="006A0F6E" w:rsidRDefault="006A0F6E" w:rsidP="00290C61">
            <w:pPr>
              <w:jc w:val="both"/>
              <w:rPr>
                <w:ins w:id="1260" w:author="Autor"/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:rsidR="006A0F6E" w:rsidRDefault="006A0F6E" w:rsidP="00290C61">
            <w:pPr>
              <w:jc w:val="both"/>
              <w:rPr>
                <w:ins w:id="1261" w:author="Autor"/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:rsidR="006A0F6E" w:rsidRDefault="006A0F6E" w:rsidP="00290C61">
            <w:pPr>
              <w:jc w:val="both"/>
              <w:rPr>
                <w:ins w:id="1262" w:author="Autor"/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:rsidR="006A0F6E" w:rsidRDefault="006A0F6E" w:rsidP="00290C61">
            <w:pPr>
              <w:jc w:val="both"/>
              <w:rPr>
                <w:ins w:id="1263" w:author="Autor"/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:rsidR="006A0F6E" w:rsidRDefault="006A0F6E" w:rsidP="00290C61">
            <w:pPr>
              <w:jc w:val="both"/>
              <w:rPr>
                <w:ins w:id="1264" w:author="Autor"/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:rsidR="006A0F6E" w:rsidRDefault="006A0F6E" w:rsidP="00290C61">
            <w:pPr>
              <w:jc w:val="both"/>
              <w:rPr>
                <w:ins w:id="1265" w:author="Autor"/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6A0F6E" w:rsidRDefault="006A0F6E" w:rsidP="00290C61">
            <w:pPr>
              <w:jc w:val="both"/>
              <w:rPr>
                <w:ins w:id="1266" w:author="Autor"/>
                <w:i/>
              </w:rPr>
            </w:pPr>
          </w:p>
        </w:tc>
      </w:tr>
    </w:tbl>
    <w:p w:rsidR="0061483C" w:rsidRPr="0061483C" w:rsidRDefault="0061483C" w:rsidP="0061483C">
      <w:pPr>
        <w:jc w:val="both"/>
        <w:rPr>
          <w:ins w:id="1267" w:author="Autor"/>
          <w:i/>
        </w:rPr>
      </w:pPr>
    </w:p>
    <w:p w:rsidR="00914C5D" w:rsidRPr="002E2BFF" w:rsidRDefault="00914C5D" w:rsidP="00914C5D">
      <w:pPr>
        <w:pStyle w:val="MPCKO2"/>
        <w:numPr>
          <w:ilvl w:val="2"/>
          <w:numId w:val="2"/>
        </w:numPr>
        <w:rPr>
          <w:ins w:id="1268" w:author="Autor"/>
          <w:rStyle w:val="hps"/>
        </w:rPr>
      </w:pPr>
      <w:ins w:id="1269" w:author="Autor">
        <w:r>
          <w:rPr>
            <w:rStyle w:val="hps"/>
          </w:rPr>
          <w:lastRenderedPageBreak/>
          <w:t xml:space="preserve"> </w:t>
        </w:r>
        <w:bookmarkStart w:id="1270" w:name="_Toc486832236"/>
        <w:r>
          <w:rPr>
            <w:rStyle w:val="hps"/>
          </w:rPr>
          <w:t>E</w:t>
        </w:r>
        <w:r w:rsidR="00081772">
          <w:rPr>
            <w:rStyle w:val="hps"/>
          </w:rPr>
          <w:t>-</w:t>
        </w:r>
        <w:r>
          <w:rPr>
            <w:rStyle w:val="hps"/>
          </w:rPr>
          <w:t>mailové</w:t>
        </w:r>
        <w:r w:rsidRPr="002E2BFF">
          <w:rPr>
            <w:rStyle w:val="hps"/>
          </w:rPr>
          <w:t xml:space="preserve"> konzultácie</w:t>
        </w:r>
        <w:bookmarkEnd w:id="1270"/>
        <w:r w:rsidRPr="002E2BFF">
          <w:rPr>
            <w:rStyle w:val="hps"/>
          </w:rPr>
          <w:t xml:space="preserve"> </w:t>
        </w:r>
      </w:ins>
    </w:p>
    <w:p w:rsidR="00914C5D" w:rsidRDefault="00914C5D" w:rsidP="00914C5D">
      <w:pPr>
        <w:jc w:val="both"/>
        <w:rPr>
          <w:ins w:id="1271" w:author="Autor"/>
          <w:i/>
        </w:rPr>
      </w:pPr>
    </w:p>
    <w:p w:rsidR="00290C61" w:rsidRDefault="001E16E0">
      <w:pPr>
        <w:jc w:val="both"/>
        <w:rPr>
          <w:i/>
        </w:rPr>
        <w:pPrChange w:id="1272" w:author="Autor">
          <w:pPr>
            <w:pStyle w:val="Odsekzoznamu"/>
            <w:numPr>
              <w:numId w:val="1"/>
            </w:numPr>
            <w:ind w:hanging="360"/>
            <w:jc w:val="both"/>
          </w:pPr>
        </w:pPrChange>
      </w:pPr>
      <w:ins w:id="1273" w:author="Autor">
        <w:r w:rsidRPr="001E16E0">
          <w:rPr>
            <w:i/>
          </w:rPr>
          <w:t>[</w:t>
        </w:r>
        <w:r w:rsidR="001F537D">
          <w:rPr>
            <w:i/>
          </w:rPr>
          <w:t xml:space="preserve">popísať </w:t>
        </w:r>
        <w:r w:rsidR="0061483C" w:rsidRPr="001E16E0">
          <w:rPr>
            <w:i/>
          </w:rPr>
          <w:t xml:space="preserve">najčastejšie témy </w:t>
        </w:r>
        <w:r w:rsidR="0075737C" w:rsidRPr="001E16E0">
          <w:rPr>
            <w:i/>
          </w:rPr>
          <w:t>e</w:t>
        </w:r>
        <w:r w:rsidR="00081772">
          <w:rPr>
            <w:i/>
          </w:rPr>
          <w:t>-</w:t>
        </w:r>
        <w:r w:rsidR="0075737C" w:rsidRPr="001E16E0">
          <w:rPr>
            <w:i/>
          </w:rPr>
          <w:t>mailových</w:t>
        </w:r>
        <w:r w:rsidR="0061483C" w:rsidRPr="001E16E0">
          <w:rPr>
            <w:i/>
          </w:rPr>
          <w:t xml:space="preserve"> konzultácií</w:t>
        </w:r>
        <w:r>
          <w:rPr>
            <w:i/>
          </w:rPr>
          <w:t xml:space="preserve">, </w:t>
        </w:r>
        <w:r w:rsidR="001F537D">
          <w:rPr>
            <w:i/>
          </w:rPr>
          <w:t>uviesť priemernú dobu</w:t>
        </w:r>
      </w:ins>
      <w:r w:rsidR="0061483C" w:rsidRPr="001E16E0">
        <w:rPr>
          <w:i/>
        </w:rPr>
        <w:t xml:space="preserve"> zaslania odpovede, najdlhší čas na vypracovanie odpovede na otázku a ak bol tento čas príliš dlhý</w:t>
      </w:r>
      <w:r w:rsidR="00290C61" w:rsidRPr="001E16E0">
        <w:rPr>
          <w:i/>
        </w:rPr>
        <w:t xml:space="preserve"> - viac ako</w:t>
      </w:r>
      <w:r w:rsidR="0061483C" w:rsidRPr="001E16E0">
        <w:rPr>
          <w:i/>
        </w:rPr>
        <w:t xml:space="preserve"> </w:t>
      </w:r>
      <w:del w:id="1274" w:author="Autor">
        <w:r w:rsidR="002E2BFF">
          <w:rPr>
            <w:i/>
          </w:rPr>
          <w:delText xml:space="preserve">              </w:delText>
        </w:r>
      </w:del>
      <w:r w:rsidR="0061483C" w:rsidRPr="001E16E0">
        <w:rPr>
          <w:i/>
        </w:rPr>
        <w:t>5 pracovné dni,  uviesť dôvod]</w:t>
      </w:r>
    </w:p>
    <w:p w:rsidR="001E16E0" w:rsidRPr="001E16E0" w:rsidRDefault="008B0F1E" w:rsidP="001E16E0">
      <w:pPr>
        <w:jc w:val="both"/>
        <w:rPr>
          <w:ins w:id="1275" w:author="Autor"/>
          <w:i/>
        </w:rPr>
      </w:pPr>
      <w:del w:id="1276" w:author="Autor">
        <w:r w:rsidRPr="00C43DB8">
          <w:rPr>
            <w:i/>
          </w:rPr>
          <w:delText xml:space="preserve">Štruktúra zasielaných informácií </w:delText>
        </w:r>
        <w:r w:rsidR="00310C0E" w:rsidRPr="00C43DB8">
          <w:rPr>
            <w:i/>
          </w:rPr>
          <w:delText>[</w:delText>
        </w:r>
        <w:r w:rsidRPr="00C43DB8">
          <w:rPr>
            <w:i/>
          </w:rPr>
          <w:delText>rozdelenie, či išlo o žiadosť o všeobecné informácie, informácie k</w:delText>
        </w:r>
        <w:r w:rsidR="00744F9D" w:rsidRPr="00C43DB8">
          <w:rPr>
            <w:i/>
          </w:rPr>
          <w:delText>u konkrétnej</w:delText>
        </w:r>
        <w:r w:rsidRPr="00C43DB8">
          <w:rPr>
            <w:i/>
          </w:rPr>
          <w:delText> výzve</w:delText>
        </w:r>
        <w:r w:rsidR="00744F9D" w:rsidRPr="00C43DB8">
          <w:rPr>
            <w:i/>
          </w:rPr>
          <w:delText xml:space="preserve"> (identifikovať</w:delText>
        </w:r>
        <w:r w:rsidR="00A26B23" w:rsidRPr="00C43DB8">
          <w:rPr>
            <w:i/>
          </w:rPr>
          <w:delText xml:space="preserve"> OP</w:delText>
        </w:r>
        <w:r w:rsidR="00744F9D" w:rsidRPr="00C43DB8">
          <w:rPr>
            <w:i/>
          </w:rPr>
          <w:delText>)</w:delText>
        </w:r>
        <w:r w:rsidRPr="00C43DB8">
          <w:rPr>
            <w:i/>
          </w:rPr>
          <w:delText xml:space="preserve">, k projektu; </w:delText>
        </w:r>
      </w:del>
    </w:p>
    <w:p w:rsidR="0061483C" w:rsidRPr="001E16E0" w:rsidRDefault="001E16E0">
      <w:pPr>
        <w:jc w:val="both"/>
        <w:rPr>
          <w:i/>
        </w:rPr>
        <w:pPrChange w:id="1277" w:author="Autor">
          <w:pPr>
            <w:pStyle w:val="Odsekzoznamu"/>
            <w:numPr>
              <w:numId w:val="1"/>
            </w:numPr>
            <w:ind w:hanging="360"/>
            <w:jc w:val="both"/>
          </w:pPr>
        </w:pPrChange>
      </w:pPr>
      <w:ins w:id="1278" w:author="Autor">
        <w:r w:rsidRPr="001E16E0">
          <w:rPr>
            <w:i/>
          </w:rPr>
          <w:t>[</w:t>
        </w:r>
      </w:ins>
      <w:r w:rsidR="0061483C" w:rsidRPr="001E16E0">
        <w:rPr>
          <w:i/>
        </w:rPr>
        <w:t>spôsob odsúhlasovania poskytovaných informácií s RO, ak to je potrebné; prípadne informácia, prečo nebolo potrebné písomné informácie odsúhlasovať s RO, koľko otázok bolo zaslaných na RO]</w:t>
      </w:r>
    </w:p>
    <w:p w:rsidR="001E16E0" w:rsidRDefault="001E16E0" w:rsidP="001E16E0">
      <w:pPr>
        <w:jc w:val="both"/>
        <w:rPr>
          <w:ins w:id="1279" w:author="Autor"/>
          <w:i/>
        </w:rPr>
      </w:pPr>
    </w:p>
    <w:p w:rsidR="001E16E0" w:rsidRPr="001E16E0" w:rsidRDefault="001E16E0" w:rsidP="001E16E0">
      <w:pPr>
        <w:jc w:val="both"/>
        <w:rPr>
          <w:ins w:id="1280" w:author="Autor"/>
          <w:i/>
          <w:color w:val="365F91" w:themeColor="accent1" w:themeShade="BF"/>
        </w:rPr>
      </w:pPr>
      <w:ins w:id="1281" w:author="Autor">
        <w:r w:rsidRPr="001E16E0">
          <w:rPr>
            <w:i/>
            <w:color w:val="365F91" w:themeColor="accent1" w:themeShade="BF"/>
          </w:rPr>
          <w:t>[tabuľky nižšie vypĺňa IPC na základe údajov uvedených v databáze na hárku „Poskytovanie poradenstva IPC o EŠIF“]</w:t>
        </w:r>
      </w:ins>
    </w:p>
    <w:p w:rsidR="00914C5D" w:rsidRDefault="00914C5D" w:rsidP="00914C5D">
      <w:pPr>
        <w:jc w:val="both"/>
        <w:rPr>
          <w:ins w:id="1282" w:author="Autor"/>
          <w:i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751"/>
        <w:gridCol w:w="1075"/>
        <w:gridCol w:w="1074"/>
        <w:gridCol w:w="1074"/>
        <w:gridCol w:w="1074"/>
        <w:gridCol w:w="1074"/>
        <w:gridCol w:w="1074"/>
        <w:gridCol w:w="1092"/>
      </w:tblGrid>
      <w:tr w:rsidR="00290C61" w:rsidTr="00290C61">
        <w:trPr>
          <w:ins w:id="1283" w:author="Autor"/>
        </w:trPr>
        <w:tc>
          <w:tcPr>
            <w:tcW w:w="9288" w:type="dxa"/>
            <w:gridSpan w:val="8"/>
          </w:tcPr>
          <w:p w:rsidR="00290C61" w:rsidRDefault="00100701" w:rsidP="00100701">
            <w:pPr>
              <w:jc w:val="center"/>
              <w:rPr>
                <w:ins w:id="1284" w:author="Autor"/>
                <w:i/>
              </w:rPr>
            </w:pPr>
            <w:ins w:id="1285" w:author="Autor">
              <w:r w:rsidRPr="00100701">
                <w:rPr>
                  <w:b/>
                  <w:i/>
                </w:rPr>
                <w:t xml:space="preserve">Počet </w:t>
              </w:r>
              <w:r>
                <w:rPr>
                  <w:b/>
                  <w:i/>
                </w:rPr>
                <w:t>e</w:t>
              </w:r>
              <w:r w:rsidR="00081772">
                <w:rPr>
                  <w:b/>
                  <w:i/>
                </w:rPr>
                <w:t>-</w:t>
              </w:r>
              <w:r>
                <w:rPr>
                  <w:b/>
                  <w:i/>
                </w:rPr>
                <w:t xml:space="preserve">mailových </w:t>
              </w:r>
              <w:r w:rsidRPr="00100701">
                <w:rPr>
                  <w:b/>
                  <w:i/>
                </w:rPr>
                <w:t>konzultácií</w:t>
              </w:r>
              <w:r>
                <w:rPr>
                  <w:b/>
                  <w:i/>
                </w:rPr>
                <w:t xml:space="preserve"> – podľa subjektu</w:t>
              </w:r>
            </w:ins>
          </w:p>
        </w:tc>
      </w:tr>
      <w:tr w:rsidR="00733C8D" w:rsidTr="00DD5E91">
        <w:trPr>
          <w:ins w:id="1286" w:author="Autor"/>
        </w:trPr>
        <w:tc>
          <w:tcPr>
            <w:tcW w:w="1751" w:type="dxa"/>
          </w:tcPr>
          <w:p w:rsidR="00733C8D" w:rsidRPr="0063168F" w:rsidRDefault="00733C8D" w:rsidP="00290C61">
            <w:pPr>
              <w:jc w:val="both"/>
              <w:rPr>
                <w:ins w:id="1287" w:author="Autor"/>
              </w:rPr>
            </w:pPr>
            <w:ins w:id="1288" w:author="Autor">
              <w:r>
                <w:t>Typ subjektu</w:t>
              </w:r>
            </w:ins>
          </w:p>
        </w:tc>
        <w:tc>
          <w:tcPr>
            <w:tcW w:w="1075" w:type="dxa"/>
            <w:vAlign w:val="center"/>
          </w:tcPr>
          <w:p w:rsidR="00733C8D" w:rsidRPr="00DD5E91" w:rsidRDefault="00733C8D" w:rsidP="00290C61">
            <w:pPr>
              <w:jc w:val="center"/>
              <w:rPr>
                <w:ins w:id="1289" w:author="Autor"/>
              </w:rPr>
            </w:pPr>
            <w:ins w:id="1290" w:author="Autor">
              <w:r w:rsidRPr="00DD5E91">
                <w:t>1. mes.</w:t>
              </w:r>
            </w:ins>
          </w:p>
        </w:tc>
        <w:tc>
          <w:tcPr>
            <w:tcW w:w="1074" w:type="dxa"/>
            <w:vAlign w:val="center"/>
          </w:tcPr>
          <w:p w:rsidR="00733C8D" w:rsidRPr="00DD5E91" w:rsidRDefault="00733C8D" w:rsidP="00290C61">
            <w:pPr>
              <w:jc w:val="center"/>
              <w:rPr>
                <w:ins w:id="1291" w:author="Autor"/>
              </w:rPr>
            </w:pPr>
            <w:ins w:id="1292" w:author="Autor">
              <w:r w:rsidRPr="00DD5E91">
                <w:t>2. mes.</w:t>
              </w:r>
            </w:ins>
          </w:p>
        </w:tc>
        <w:tc>
          <w:tcPr>
            <w:tcW w:w="1074" w:type="dxa"/>
            <w:vAlign w:val="center"/>
          </w:tcPr>
          <w:p w:rsidR="00733C8D" w:rsidRPr="00DD5E91" w:rsidRDefault="00733C8D" w:rsidP="00290C61">
            <w:pPr>
              <w:jc w:val="center"/>
              <w:rPr>
                <w:ins w:id="1293" w:author="Autor"/>
              </w:rPr>
            </w:pPr>
            <w:ins w:id="1294" w:author="Autor">
              <w:r w:rsidRPr="00DD5E91">
                <w:t>3. mes.</w:t>
              </w:r>
            </w:ins>
          </w:p>
        </w:tc>
        <w:tc>
          <w:tcPr>
            <w:tcW w:w="1074" w:type="dxa"/>
            <w:vAlign w:val="center"/>
          </w:tcPr>
          <w:p w:rsidR="00733C8D" w:rsidRPr="00DD5E91" w:rsidRDefault="00733C8D" w:rsidP="00290C61">
            <w:pPr>
              <w:jc w:val="center"/>
              <w:rPr>
                <w:ins w:id="1295" w:author="Autor"/>
              </w:rPr>
            </w:pPr>
            <w:ins w:id="1296" w:author="Autor">
              <w:r w:rsidRPr="00DD5E91">
                <w:t>4. mes.</w:t>
              </w:r>
            </w:ins>
          </w:p>
        </w:tc>
        <w:tc>
          <w:tcPr>
            <w:tcW w:w="1074" w:type="dxa"/>
            <w:vAlign w:val="center"/>
          </w:tcPr>
          <w:p w:rsidR="00733C8D" w:rsidRPr="00DD5E91" w:rsidRDefault="00733C8D" w:rsidP="00290C61">
            <w:pPr>
              <w:jc w:val="center"/>
              <w:rPr>
                <w:ins w:id="1297" w:author="Autor"/>
              </w:rPr>
            </w:pPr>
            <w:ins w:id="1298" w:author="Autor">
              <w:r w:rsidRPr="00DD5E91">
                <w:t>5. mes.</w:t>
              </w:r>
            </w:ins>
          </w:p>
        </w:tc>
        <w:tc>
          <w:tcPr>
            <w:tcW w:w="1074" w:type="dxa"/>
            <w:vAlign w:val="center"/>
          </w:tcPr>
          <w:p w:rsidR="00733C8D" w:rsidRPr="00DD5E91" w:rsidRDefault="00733C8D" w:rsidP="00290C61">
            <w:pPr>
              <w:jc w:val="center"/>
              <w:rPr>
                <w:ins w:id="1299" w:author="Autor"/>
              </w:rPr>
            </w:pPr>
            <w:ins w:id="1300" w:author="Autor">
              <w:r w:rsidRPr="00DD5E91">
                <w:t>6. mes.</w:t>
              </w:r>
            </w:ins>
          </w:p>
        </w:tc>
        <w:tc>
          <w:tcPr>
            <w:tcW w:w="1092" w:type="dxa"/>
            <w:shd w:val="clear" w:color="auto" w:fill="95B3D7" w:themeFill="accent1" w:themeFillTint="99"/>
          </w:tcPr>
          <w:p w:rsidR="00733C8D" w:rsidRPr="0063168F" w:rsidRDefault="00733C8D" w:rsidP="004B75A3">
            <w:pPr>
              <w:jc w:val="center"/>
              <w:rPr>
                <w:ins w:id="1301" w:author="Autor"/>
                <w:i/>
              </w:rPr>
            </w:pPr>
            <w:ins w:id="1302" w:author="Autor">
              <w:r w:rsidRPr="0063168F">
                <w:rPr>
                  <w:i/>
                </w:rPr>
                <w:t>Spolu</w:t>
              </w:r>
              <w:r w:rsidRPr="004B75A3">
                <w:rPr>
                  <w:i/>
                  <w:sz w:val="16"/>
                  <w:szCs w:val="16"/>
                </w:rPr>
                <w:t xml:space="preserve"> </w:t>
              </w:r>
              <w:r>
                <w:rPr>
                  <w:i/>
                  <w:sz w:val="16"/>
                  <w:szCs w:val="16"/>
                </w:rPr>
                <w:t>k 31.12./30</w:t>
              </w:r>
              <w:r w:rsidRPr="004B75A3">
                <w:rPr>
                  <w:i/>
                  <w:sz w:val="16"/>
                  <w:szCs w:val="16"/>
                </w:rPr>
                <w:t>.6</w:t>
              </w:r>
              <w:r>
                <w:rPr>
                  <w:i/>
                  <w:sz w:val="16"/>
                  <w:szCs w:val="16"/>
                </w:rPr>
                <w:t>.</w:t>
              </w:r>
            </w:ins>
          </w:p>
        </w:tc>
      </w:tr>
      <w:tr w:rsidR="00290C61" w:rsidTr="00733C8D">
        <w:trPr>
          <w:ins w:id="1303" w:author="Autor"/>
        </w:trPr>
        <w:tc>
          <w:tcPr>
            <w:tcW w:w="1751" w:type="dxa"/>
          </w:tcPr>
          <w:p w:rsidR="00290C61" w:rsidRPr="0063168F" w:rsidRDefault="000415E3" w:rsidP="00290C61">
            <w:pPr>
              <w:jc w:val="both"/>
              <w:rPr>
                <w:ins w:id="1304" w:author="Autor"/>
              </w:rPr>
            </w:pPr>
            <w:ins w:id="1305" w:author="Autor">
              <w:r>
                <w:t>Podnikateľ - PO</w:t>
              </w:r>
            </w:ins>
          </w:p>
        </w:tc>
        <w:tc>
          <w:tcPr>
            <w:tcW w:w="1075" w:type="dxa"/>
          </w:tcPr>
          <w:p w:rsidR="00290C61" w:rsidRDefault="00290C61" w:rsidP="00290C61">
            <w:pPr>
              <w:jc w:val="both"/>
              <w:rPr>
                <w:ins w:id="1306" w:author="Autor"/>
                <w:i/>
              </w:rPr>
            </w:pPr>
          </w:p>
        </w:tc>
        <w:tc>
          <w:tcPr>
            <w:tcW w:w="1074" w:type="dxa"/>
          </w:tcPr>
          <w:p w:rsidR="00290C61" w:rsidRDefault="00290C61" w:rsidP="00290C61">
            <w:pPr>
              <w:jc w:val="both"/>
              <w:rPr>
                <w:ins w:id="1307" w:author="Autor"/>
                <w:i/>
              </w:rPr>
            </w:pPr>
          </w:p>
        </w:tc>
        <w:tc>
          <w:tcPr>
            <w:tcW w:w="1074" w:type="dxa"/>
          </w:tcPr>
          <w:p w:rsidR="00290C61" w:rsidRDefault="00290C61" w:rsidP="00290C61">
            <w:pPr>
              <w:jc w:val="both"/>
              <w:rPr>
                <w:ins w:id="1308" w:author="Autor"/>
                <w:i/>
              </w:rPr>
            </w:pPr>
          </w:p>
        </w:tc>
        <w:tc>
          <w:tcPr>
            <w:tcW w:w="1074" w:type="dxa"/>
          </w:tcPr>
          <w:p w:rsidR="00290C61" w:rsidRDefault="00290C61" w:rsidP="00290C61">
            <w:pPr>
              <w:jc w:val="both"/>
              <w:rPr>
                <w:ins w:id="1309" w:author="Autor"/>
                <w:i/>
              </w:rPr>
            </w:pPr>
          </w:p>
        </w:tc>
        <w:tc>
          <w:tcPr>
            <w:tcW w:w="1074" w:type="dxa"/>
          </w:tcPr>
          <w:p w:rsidR="00290C61" w:rsidRDefault="00290C61" w:rsidP="00290C61">
            <w:pPr>
              <w:jc w:val="both"/>
              <w:rPr>
                <w:ins w:id="1310" w:author="Autor"/>
                <w:i/>
              </w:rPr>
            </w:pPr>
          </w:p>
        </w:tc>
        <w:tc>
          <w:tcPr>
            <w:tcW w:w="1074" w:type="dxa"/>
          </w:tcPr>
          <w:p w:rsidR="00290C61" w:rsidRDefault="00290C61" w:rsidP="00290C61">
            <w:pPr>
              <w:jc w:val="both"/>
              <w:rPr>
                <w:ins w:id="1311" w:author="Autor"/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:rsidR="00290C61" w:rsidRDefault="00290C61" w:rsidP="00290C61">
            <w:pPr>
              <w:jc w:val="both"/>
              <w:rPr>
                <w:ins w:id="1312" w:author="Autor"/>
                <w:i/>
              </w:rPr>
            </w:pPr>
          </w:p>
        </w:tc>
      </w:tr>
      <w:tr w:rsidR="000415E3" w:rsidTr="00733C8D">
        <w:trPr>
          <w:ins w:id="1313" w:author="Autor"/>
        </w:trPr>
        <w:tc>
          <w:tcPr>
            <w:tcW w:w="1751" w:type="dxa"/>
          </w:tcPr>
          <w:p w:rsidR="000415E3" w:rsidRDefault="000415E3" w:rsidP="00290C61">
            <w:pPr>
              <w:jc w:val="both"/>
              <w:rPr>
                <w:ins w:id="1314" w:author="Autor"/>
              </w:rPr>
            </w:pPr>
            <w:ins w:id="1315" w:author="Autor">
              <w:r>
                <w:t>Podnikateľ - FO</w:t>
              </w:r>
            </w:ins>
          </w:p>
        </w:tc>
        <w:tc>
          <w:tcPr>
            <w:tcW w:w="1075" w:type="dxa"/>
          </w:tcPr>
          <w:p w:rsidR="000415E3" w:rsidRDefault="000415E3" w:rsidP="00290C61">
            <w:pPr>
              <w:jc w:val="both"/>
              <w:rPr>
                <w:ins w:id="1316" w:author="Autor"/>
                <w:i/>
              </w:rPr>
            </w:pPr>
          </w:p>
        </w:tc>
        <w:tc>
          <w:tcPr>
            <w:tcW w:w="1074" w:type="dxa"/>
          </w:tcPr>
          <w:p w:rsidR="000415E3" w:rsidRDefault="000415E3" w:rsidP="00290C61">
            <w:pPr>
              <w:jc w:val="both"/>
              <w:rPr>
                <w:ins w:id="1317" w:author="Autor"/>
                <w:i/>
              </w:rPr>
            </w:pPr>
          </w:p>
        </w:tc>
        <w:tc>
          <w:tcPr>
            <w:tcW w:w="1074" w:type="dxa"/>
          </w:tcPr>
          <w:p w:rsidR="000415E3" w:rsidRDefault="000415E3" w:rsidP="00290C61">
            <w:pPr>
              <w:jc w:val="both"/>
              <w:rPr>
                <w:ins w:id="1318" w:author="Autor"/>
                <w:i/>
              </w:rPr>
            </w:pPr>
          </w:p>
        </w:tc>
        <w:tc>
          <w:tcPr>
            <w:tcW w:w="1074" w:type="dxa"/>
          </w:tcPr>
          <w:p w:rsidR="000415E3" w:rsidRDefault="000415E3" w:rsidP="00290C61">
            <w:pPr>
              <w:jc w:val="both"/>
              <w:rPr>
                <w:ins w:id="1319" w:author="Autor"/>
                <w:i/>
              </w:rPr>
            </w:pPr>
          </w:p>
        </w:tc>
        <w:tc>
          <w:tcPr>
            <w:tcW w:w="1074" w:type="dxa"/>
          </w:tcPr>
          <w:p w:rsidR="000415E3" w:rsidRDefault="000415E3" w:rsidP="00290C61">
            <w:pPr>
              <w:jc w:val="both"/>
              <w:rPr>
                <w:ins w:id="1320" w:author="Autor"/>
                <w:i/>
              </w:rPr>
            </w:pPr>
          </w:p>
        </w:tc>
        <w:tc>
          <w:tcPr>
            <w:tcW w:w="1074" w:type="dxa"/>
          </w:tcPr>
          <w:p w:rsidR="000415E3" w:rsidRDefault="000415E3" w:rsidP="00290C61">
            <w:pPr>
              <w:jc w:val="both"/>
              <w:rPr>
                <w:ins w:id="1321" w:author="Autor"/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:rsidR="000415E3" w:rsidRDefault="000415E3" w:rsidP="00290C61">
            <w:pPr>
              <w:jc w:val="both"/>
              <w:rPr>
                <w:ins w:id="1322" w:author="Autor"/>
                <w:i/>
              </w:rPr>
            </w:pPr>
          </w:p>
        </w:tc>
      </w:tr>
      <w:tr w:rsidR="00BF0F3A" w:rsidTr="00733C8D">
        <w:trPr>
          <w:ins w:id="1323" w:author="Autor"/>
        </w:trPr>
        <w:tc>
          <w:tcPr>
            <w:tcW w:w="1751" w:type="dxa"/>
          </w:tcPr>
          <w:p w:rsidR="00BF0F3A" w:rsidRDefault="00BF0F3A" w:rsidP="00290C61">
            <w:pPr>
              <w:jc w:val="both"/>
              <w:rPr>
                <w:ins w:id="1324" w:author="Autor"/>
              </w:rPr>
            </w:pPr>
            <w:ins w:id="1325" w:author="Autor">
              <w:r>
                <w:t>Obec</w:t>
              </w:r>
            </w:ins>
          </w:p>
        </w:tc>
        <w:tc>
          <w:tcPr>
            <w:tcW w:w="1075" w:type="dxa"/>
          </w:tcPr>
          <w:p w:rsidR="00BF0F3A" w:rsidRDefault="00BF0F3A" w:rsidP="00290C61">
            <w:pPr>
              <w:jc w:val="both"/>
              <w:rPr>
                <w:ins w:id="1326" w:author="Autor"/>
                <w:i/>
              </w:rPr>
            </w:pPr>
          </w:p>
        </w:tc>
        <w:tc>
          <w:tcPr>
            <w:tcW w:w="1074" w:type="dxa"/>
          </w:tcPr>
          <w:p w:rsidR="00BF0F3A" w:rsidRDefault="00BF0F3A" w:rsidP="00290C61">
            <w:pPr>
              <w:jc w:val="both"/>
              <w:rPr>
                <w:ins w:id="1327" w:author="Autor"/>
                <w:i/>
              </w:rPr>
            </w:pPr>
          </w:p>
        </w:tc>
        <w:tc>
          <w:tcPr>
            <w:tcW w:w="1074" w:type="dxa"/>
          </w:tcPr>
          <w:p w:rsidR="00BF0F3A" w:rsidRDefault="00BF0F3A" w:rsidP="00290C61">
            <w:pPr>
              <w:jc w:val="both"/>
              <w:rPr>
                <w:ins w:id="1328" w:author="Autor"/>
                <w:i/>
              </w:rPr>
            </w:pPr>
          </w:p>
        </w:tc>
        <w:tc>
          <w:tcPr>
            <w:tcW w:w="1074" w:type="dxa"/>
          </w:tcPr>
          <w:p w:rsidR="00BF0F3A" w:rsidRDefault="00BF0F3A" w:rsidP="00290C61">
            <w:pPr>
              <w:jc w:val="both"/>
              <w:rPr>
                <w:ins w:id="1329" w:author="Autor"/>
                <w:i/>
              </w:rPr>
            </w:pPr>
          </w:p>
        </w:tc>
        <w:tc>
          <w:tcPr>
            <w:tcW w:w="1074" w:type="dxa"/>
          </w:tcPr>
          <w:p w:rsidR="00BF0F3A" w:rsidRDefault="00BF0F3A" w:rsidP="00290C61">
            <w:pPr>
              <w:jc w:val="both"/>
              <w:rPr>
                <w:ins w:id="1330" w:author="Autor"/>
                <w:i/>
              </w:rPr>
            </w:pPr>
          </w:p>
        </w:tc>
        <w:tc>
          <w:tcPr>
            <w:tcW w:w="1074" w:type="dxa"/>
          </w:tcPr>
          <w:p w:rsidR="00BF0F3A" w:rsidRDefault="00BF0F3A" w:rsidP="00290C61">
            <w:pPr>
              <w:jc w:val="both"/>
              <w:rPr>
                <w:ins w:id="1331" w:author="Autor"/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:rsidR="00BF0F3A" w:rsidRDefault="00BF0F3A" w:rsidP="00290C61">
            <w:pPr>
              <w:jc w:val="both"/>
              <w:rPr>
                <w:ins w:id="1332" w:author="Autor"/>
                <w:i/>
              </w:rPr>
            </w:pPr>
          </w:p>
        </w:tc>
      </w:tr>
      <w:tr w:rsidR="001E16E0" w:rsidTr="00733C8D">
        <w:trPr>
          <w:ins w:id="1333" w:author="Autor"/>
        </w:trPr>
        <w:tc>
          <w:tcPr>
            <w:tcW w:w="1751" w:type="dxa"/>
          </w:tcPr>
          <w:p w:rsidR="001E16E0" w:rsidRPr="0063168F" w:rsidRDefault="001E16E0" w:rsidP="0000791C">
            <w:pPr>
              <w:jc w:val="both"/>
              <w:rPr>
                <w:ins w:id="1334" w:author="Autor"/>
              </w:rPr>
            </w:pPr>
            <w:ins w:id="1335" w:author="Autor">
              <w:r>
                <w:t>Organizácia v pôsobnosti št. správy</w:t>
              </w:r>
            </w:ins>
          </w:p>
        </w:tc>
        <w:tc>
          <w:tcPr>
            <w:tcW w:w="1075" w:type="dxa"/>
          </w:tcPr>
          <w:p w:rsidR="001E16E0" w:rsidRDefault="001E16E0" w:rsidP="00290C61">
            <w:pPr>
              <w:jc w:val="both"/>
              <w:rPr>
                <w:ins w:id="1336" w:author="Autor"/>
                <w:i/>
              </w:rPr>
            </w:pPr>
          </w:p>
        </w:tc>
        <w:tc>
          <w:tcPr>
            <w:tcW w:w="1074" w:type="dxa"/>
          </w:tcPr>
          <w:p w:rsidR="001E16E0" w:rsidRDefault="001E16E0" w:rsidP="00290C61">
            <w:pPr>
              <w:jc w:val="both"/>
              <w:rPr>
                <w:ins w:id="1337" w:author="Autor"/>
                <w:i/>
              </w:rPr>
            </w:pPr>
          </w:p>
        </w:tc>
        <w:tc>
          <w:tcPr>
            <w:tcW w:w="1074" w:type="dxa"/>
          </w:tcPr>
          <w:p w:rsidR="001E16E0" w:rsidRDefault="001E16E0" w:rsidP="00290C61">
            <w:pPr>
              <w:jc w:val="both"/>
              <w:rPr>
                <w:ins w:id="1338" w:author="Autor"/>
                <w:i/>
              </w:rPr>
            </w:pPr>
          </w:p>
        </w:tc>
        <w:tc>
          <w:tcPr>
            <w:tcW w:w="1074" w:type="dxa"/>
          </w:tcPr>
          <w:p w:rsidR="001E16E0" w:rsidRDefault="001E16E0" w:rsidP="00290C61">
            <w:pPr>
              <w:jc w:val="both"/>
              <w:rPr>
                <w:ins w:id="1339" w:author="Autor"/>
                <w:i/>
              </w:rPr>
            </w:pPr>
          </w:p>
        </w:tc>
        <w:tc>
          <w:tcPr>
            <w:tcW w:w="1074" w:type="dxa"/>
          </w:tcPr>
          <w:p w:rsidR="001E16E0" w:rsidRDefault="001E16E0" w:rsidP="00290C61">
            <w:pPr>
              <w:jc w:val="both"/>
              <w:rPr>
                <w:ins w:id="1340" w:author="Autor"/>
                <w:i/>
              </w:rPr>
            </w:pPr>
          </w:p>
        </w:tc>
        <w:tc>
          <w:tcPr>
            <w:tcW w:w="1074" w:type="dxa"/>
          </w:tcPr>
          <w:p w:rsidR="001E16E0" w:rsidRDefault="001E16E0" w:rsidP="00290C61">
            <w:pPr>
              <w:jc w:val="both"/>
              <w:rPr>
                <w:ins w:id="1341" w:author="Autor"/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:rsidR="001E16E0" w:rsidRDefault="001E16E0" w:rsidP="00290C61">
            <w:pPr>
              <w:jc w:val="both"/>
              <w:rPr>
                <w:ins w:id="1342" w:author="Autor"/>
                <w:i/>
              </w:rPr>
            </w:pPr>
          </w:p>
        </w:tc>
      </w:tr>
      <w:tr w:rsidR="001E16E0" w:rsidTr="00733C8D">
        <w:trPr>
          <w:ins w:id="1343" w:author="Autor"/>
        </w:trPr>
        <w:tc>
          <w:tcPr>
            <w:tcW w:w="1751" w:type="dxa"/>
          </w:tcPr>
          <w:p w:rsidR="001E16E0" w:rsidRPr="0063168F" w:rsidRDefault="001E16E0" w:rsidP="0000791C">
            <w:pPr>
              <w:jc w:val="both"/>
              <w:rPr>
                <w:ins w:id="1344" w:author="Autor"/>
              </w:rPr>
            </w:pPr>
            <w:ins w:id="1345" w:author="Autor">
              <w:r>
                <w:t>Organizácia v pôsobnosti samosprávy</w:t>
              </w:r>
            </w:ins>
          </w:p>
        </w:tc>
        <w:tc>
          <w:tcPr>
            <w:tcW w:w="1075" w:type="dxa"/>
          </w:tcPr>
          <w:p w:rsidR="001E16E0" w:rsidRDefault="001E16E0" w:rsidP="00290C61">
            <w:pPr>
              <w:jc w:val="both"/>
              <w:rPr>
                <w:ins w:id="1346" w:author="Autor"/>
                <w:i/>
              </w:rPr>
            </w:pPr>
          </w:p>
        </w:tc>
        <w:tc>
          <w:tcPr>
            <w:tcW w:w="1074" w:type="dxa"/>
          </w:tcPr>
          <w:p w:rsidR="001E16E0" w:rsidRDefault="001E16E0" w:rsidP="00290C61">
            <w:pPr>
              <w:jc w:val="both"/>
              <w:rPr>
                <w:ins w:id="1347" w:author="Autor"/>
                <w:i/>
              </w:rPr>
            </w:pPr>
          </w:p>
        </w:tc>
        <w:tc>
          <w:tcPr>
            <w:tcW w:w="1074" w:type="dxa"/>
          </w:tcPr>
          <w:p w:rsidR="001E16E0" w:rsidRDefault="001E16E0" w:rsidP="00290C61">
            <w:pPr>
              <w:jc w:val="both"/>
              <w:rPr>
                <w:ins w:id="1348" w:author="Autor"/>
                <w:i/>
              </w:rPr>
            </w:pPr>
          </w:p>
        </w:tc>
        <w:tc>
          <w:tcPr>
            <w:tcW w:w="1074" w:type="dxa"/>
          </w:tcPr>
          <w:p w:rsidR="001E16E0" w:rsidRDefault="001E16E0" w:rsidP="00290C61">
            <w:pPr>
              <w:jc w:val="both"/>
              <w:rPr>
                <w:ins w:id="1349" w:author="Autor"/>
                <w:i/>
              </w:rPr>
            </w:pPr>
          </w:p>
        </w:tc>
        <w:tc>
          <w:tcPr>
            <w:tcW w:w="1074" w:type="dxa"/>
          </w:tcPr>
          <w:p w:rsidR="001E16E0" w:rsidRDefault="001E16E0" w:rsidP="00290C61">
            <w:pPr>
              <w:jc w:val="both"/>
              <w:rPr>
                <w:ins w:id="1350" w:author="Autor"/>
                <w:i/>
              </w:rPr>
            </w:pPr>
          </w:p>
        </w:tc>
        <w:tc>
          <w:tcPr>
            <w:tcW w:w="1074" w:type="dxa"/>
          </w:tcPr>
          <w:p w:rsidR="001E16E0" w:rsidRDefault="001E16E0" w:rsidP="00290C61">
            <w:pPr>
              <w:jc w:val="both"/>
              <w:rPr>
                <w:ins w:id="1351" w:author="Autor"/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:rsidR="001E16E0" w:rsidRDefault="001E16E0" w:rsidP="00290C61">
            <w:pPr>
              <w:jc w:val="both"/>
              <w:rPr>
                <w:ins w:id="1352" w:author="Autor"/>
                <w:i/>
              </w:rPr>
            </w:pPr>
          </w:p>
        </w:tc>
      </w:tr>
      <w:tr w:rsidR="00290C61" w:rsidTr="00733C8D">
        <w:trPr>
          <w:ins w:id="1353" w:author="Autor"/>
        </w:trPr>
        <w:tc>
          <w:tcPr>
            <w:tcW w:w="1751" w:type="dxa"/>
          </w:tcPr>
          <w:p w:rsidR="00290C61" w:rsidRPr="0063168F" w:rsidRDefault="00733C8D" w:rsidP="00290C61">
            <w:pPr>
              <w:jc w:val="both"/>
              <w:rPr>
                <w:ins w:id="1354" w:author="Autor"/>
              </w:rPr>
            </w:pPr>
            <w:ins w:id="1355" w:author="Autor">
              <w:r>
                <w:t>MVO</w:t>
              </w:r>
            </w:ins>
          </w:p>
        </w:tc>
        <w:tc>
          <w:tcPr>
            <w:tcW w:w="1075" w:type="dxa"/>
          </w:tcPr>
          <w:p w:rsidR="00290C61" w:rsidRDefault="00290C61" w:rsidP="00290C61">
            <w:pPr>
              <w:jc w:val="both"/>
              <w:rPr>
                <w:ins w:id="1356" w:author="Autor"/>
                <w:i/>
              </w:rPr>
            </w:pPr>
          </w:p>
        </w:tc>
        <w:tc>
          <w:tcPr>
            <w:tcW w:w="1074" w:type="dxa"/>
          </w:tcPr>
          <w:p w:rsidR="00290C61" w:rsidRDefault="00290C61" w:rsidP="00290C61">
            <w:pPr>
              <w:jc w:val="both"/>
              <w:rPr>
                <w:ins w:id="1357" w:author="Autor"/>
                <w:i/>
              </w:rPr>
            </w:pPr>
          </w:p>
        </w:tc>
        <w:tc>
          <w:tcPr>
            <w:tcW w:w="1074" w:type="dxa"/>
          </w:tcPr>
          <w:p w:rsidR="00290C61" w:rsidRDefault="00290C61" w:rsidP="00290C61">
            <w:pPr>
              <w:jc w:val="both"/>
              <w:rPr>
                <w:ins w:id="1358" w:author="Autor"/>
                <w:i/>
              </w:rPr>
            </w:pPr>
          </w:p>
        </w:tc>
        <w:tc>
          <w:tcPr>
            <w:tcW w:w="1074" w:type="dxa"/>
          </w:tcPr>
          <w:p w:rsidR="00290C61" w:rsidRDefault="00290C61" w:rsidP="00290C61">
            <w:pPr>
              <w:jc w:val="both"/>
              <w:rPr>
                <w:ins w:id="1359" w:author="Autor"/>
                <w:i/>
              </w:rPr>
            </w:pPr>
          </w:p>
        </w:tc>
        <w:tc>
          <w:tcPr>
            <w:tcW w:w="1074" w:type="dxa"/>
          </w:tcPr>
          <w:p w:rsidR="00290C61" w:rsidRDefault="00290C61" w:rsidP="00290C61">
            <w:pPr>
              <w:jc w:val="both"/>
              <w:rPr>
                <w:ins w:id="1360" w:author="Autor"/>
                <w:i/>
              </w:rPr>
            </w:pPr>
          </w:p>
        </w:tc>
        <w:tc>
          <w:tcPr>
            <w:tcW w:w="1074" w:type="dxa"/>
          </w:tcPr>
          <w:p w:rsidR="00290C61" w:rsidRDefault="00290C61" w:rsidP="00290C61">
            <w:pPr>
              <w:jc w:val="both"/>
              <w:rPr>
                <w:ins w:id="1361" w:author="Autor"/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:rsidR="00290C61" w:rsidRDefault="00290C61" w:rsidP="00290C61">
            <w:pPr>
              <w:jc w:val="both"/>
              <w:rPr>
                <w:ins w:id="1362" w:author="Autor"/>
                <w:i/>
              </w:rPr>
            </w:pPr>
          </w:p>
        </w:tc>
      </w:tr>
      <w:tr w:rsidR="00290C61" w:rsidTr="00733C8D">
        <w:trPr>
          <w:ins w:id="1363" w:author="Autor"/>
        </w:trPr>
        <w:tc>
          <w:tcPr>
            <w:tcW w:w="1751" w:type="dxa"/>
          </w:tcPr>
          <w:p w:rsidR="00290C61" w:rsidRPr="0063168F" w:rsidRDefault="00290C61" w:rsidP="00290C61">
            <w:pPr>
              <w:jc w:val="both"/>
              <w:rPr>
                <w:ins w:id="1364" w:author="Autor"/>
              </w:rPr>
            </w:pPr>
            <w:ins w:id="1365" w:author="Autor">
              <w:r w:rsidRPr="0063168F">
                <w:t>Študenti</w:t>
              </w:r>
            </w:ins>
          </w:p>
        </w:tc>
        <w:tc>
          <w:tcPr>
            <w:tcW w:w="1075" w:type="dxa"/>
          </w:tcPr>
          <w:p w:rsidR="00290C61" w:rsidRDefault="00290C61" w:rsidP="00290C61">
            <w:pPr>
              <w:jc w:val="both"/>
              <w:rPr>
                <w:ins w:id="1366" w:author="Autor"/>
                <w:i/>
              </w:rPr>
            </w:pPr>
          </w:p>
        </w:tc>
        <w:tc>
          <w:tcPr>
            <w:tcW w:w="1074" w:type="dxa"/>
          </w:tcPr>
          <w:p w:rsidR="00290C61" w:rsidRDefault="00290C61" w:rsidP="00290C61">
            <w:pPr>
              <w:jc w:val="both"/>
              <w:rPr>
                <w:ins w:id="1367" w:author="Autor"/>
                <w:i/>
              </w:rPr>
            </w:pPr>
          </w:p>
        </w:tc>
        <w:tc>
          <w:tcPr>
            <w:tcW w:w="1074" w:type="dxa"/>
          </w:tcPr>
          <w:p w:rsidR="00290C61" w:rsidRDefault="00290C61" w:rsidP="00290C61">
            <w:pPr>
              <w:jc w:val="both"/>
              <w:rPr>
                <w:ins w:id="1368" w:author="Autor"/>
                <w:i/>
              </w:rPr>
            </w:pPr>
          </w:p>
        </w:tc>
        <w:tc>
          <w:tcPr>
            <w:tcW w:w="1074" w:type="dxa"/>
          </w:tcPr>
          <w:p w:rsidR="00290C61" w:rsidRDefault="00290C61" w:rsidP="00290C61">
            <w:pPr>
              <w:jc w:val="both"/>
              <w:rPr>
                <w:ins w:id="1369" w:author="Autor"/>
                <w:i/>
              </w:rPr>
            </w:pPr>
          </w:p>
        </w:tc>
        <w:tc>
          <w:tcPr>
            <w:tcW w:w="1074" w:type="dxa"/>
          </w:tcPr>
          <w:p w:rsidR="00290C61" w:rsidRDefault="00290C61" w:rsidP="00290C61">
            <w:pPr>
              <w:jc w:val="both"/>
              <w:rPr>
                <w:ins w:id="1370" w:author="Autor"/>
                <w:i/>
              </w:rPr>
            </w:pPr>
          </w:p>
        </w:tc>
        <w:tc>
          <w:tcPr>
            <w:tcW w:w="1074" w:type="dxa"/>
          </w:tcPr>
          <w:p w:rsidR="00290C61" w:rsidRDefault="00290C61" w:rsidP="00290C61">
            <w:pPr>
              <w:jc w:val="both"/>
              <w:rPr>
                <w:ins w:id="1371" w:author="Autor"/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:rsidR="00290C61" w:rsidRDefault="00290C61" w:rsidP="00290C61">
            <w:pPr>
              <w:jc w:val="both"/>
              <w:rPr>
                <w:ins w:id="1372" w:author="Autor"/>
                <w:i/>
              </w:rPr>
            </w:pPr>
          </w:p>
        </w:tc>
      </w:tr>
      <w:tr w:rsidR="00290C61" w:rsidTr="00733C8D">
        <w:trPr>
          <w:ins w:id="1373" w:author="Autor"/>
        </w:trPr>
        <w:tc>
          <w:tcPr>
            <w:tcW w:w="1751" w:type="dxa"/>
          </w:tcPr>
          <w:p w:rsidR="00290C61" w:rsidRPr="0063168F" w:rsidRDefault="00290C61" w:rsidP="00290C61">
            <w:pPr>
              <w:jc w:val="both"/>
              <w:rPr>
                <w:ins w:id="1374" w:author="Autor"/>
              </w:rPr>
            </w:pPr>
            <w:ins w:id="1375" w:author="Autor">
              <w:r w:rsidRPr="0063168F">
                <w:t>Iné</w:t>
              </w:r>
            </w:ins>
          </w:p>
        </w:tc>
        <w:tc>
          <w:tcPr>
            <w:tcW w:w="1075" w:type="dxa"/>
          </w:tcPr>
          <w:p w:rsidR="00290C61" w:rsidRDefault="00290C61" w:rsidP="00290C61">
            <w:pPr>
              <w:jc w:val="both"/>
              <w:rPr>
                <w:ins w:id="1376" w:author="Autor"/>
                <w:i/>
              </w:rPr>
            </w:pPr>
          </w:p>
        </w:tc>
        <w:tc>
          <w:tcPr>
            <w:tcW w:w="1074" w:type="dxa"/>
          </w:tcPr>
          <w:p w:rsidR="00290C61" w:rsidRDefault="00290C61" w:rsidP="00290C61">
            <w:pPr>
              <w:jc w:val="both"/>
              <w:rPr>
                <w:ins w:id="1377" w:author="Autor"/>
                <w:i/>
              </w:rPr>
            </w:pPr>
          </w:p>
        </w:tc>
        <w:tc>
          <w:tcPr>
            <w:tcW w:w="1074" w:type="dxa"/>
          </w:tcPr>
          <w:p w:rsidR="00290C61" w:rsidRDefault="00290C61" w:rsidP="00290C61">
            <w:pPr>
              <w:jc w:val="both"/>
              <w:rPr>
                <w:ins w:id="1378" w:author="Autor"/>
                <w:i/>
              </w:rPr>
            </w:pPr>
          </w:p>
        </w:tc>
        <w:tc>
          <w:tcPr>
            <w:tcW w:w="1074" w:type="dxa"/>
          </w:tcPr>
          <w:p w:rsidR="00290C61" w:rsidRDefault="00290C61" w:rsidP="00290C61">
            <w:pPr>
              <w:jc w:val="both"/>
              <w:rPr>
                <w:ins w:id="1379" w:author="Autor"/>
                <w:i/>
              </w:rPr>
            </w:pPr>
          </w:p>
        </w:tc>
        <w:tc>
          <w:tcPr>
            <w:tcW w:w="1074" w:type="dxa"/>
          </w:tcPr>
          <w:p w:rsidR="00290C61" w:rsidRDefault="00290C61" w:rsidP="00290C61">
            <w:pPr>
              <w:jc w:val="both"/>
              <w:rPr>
                <w:ins w:id="1380" w:author="Autor"/>
                <w:i/>
              </w:rPr>
            </w:pPr>
          </w:p>
        </w:tc>
        <w:tc>
          <w:tcPr>
            <w:tcW w:w="1074" w:type="dxa"/>
          </w:tcPr>
          <w:p w:rsidR="00290C61" w:rsidRDefault="00290C61" w:rsidP="00290C61">
            <w:pPr>
              <w:jc w:val="both"/>
              <w:rPr>
                <w:ins w:id="1381" w:author="Autor"/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:rsidR="00290C61" w:rsidRDefault="00290C61" w:rsidP="00290C61">
            <w:pPr>
              <w:jc w:val="both"/>
              <w:rPr>
                <w:ins w:id="1382" w:author="Autor"/>
                <w:i/>
              </w:rPr>
            </w:pPr>
          </w:p>
        </w:tc>
      </w:tr>
      <w:tr w:rsidR="00290C61" w:rsidTr="00733C8D">
        <w:trPr>
          <w:ins w:id="1383" w:author="Autor"/>
        </w:trPr>
        <w:tc>
          <w:tcPr>
            <w:tcW w:w="1751" w:type="dxa"/>
            <w:shd w:val="clear" w:color="auto" w:fill="95B3D7" w:themeFill="accent1" w:themeFillTint="99"/>
          </w:tcPr>
          <w:p w:rsidR="00290C61" w:rsidRDefault="00290C61" w:rsidP="00290C61">
            <w:pPr>
              <w:jc w:val="both"/>
              <w:rPr>
                <w:ins w:id="1384" w:author="Autor"/>
                <w:i/>
              </w:rPr>
            </w:pPr>
            <w:ins w:id="1385" w:author="Autor">
              <w:r>
                <w:rPr>
                  <w:i/>
                </w:rPr>
                <w:t>Spolu</w:t>
              </w:r>
            </w:ins>
          </w:p>
        </w:tc>
        <w:tc>
          <w:tcPr>
            <w:tcW w:w="1075" w:type="dxa"/>
            <w:shd w:val="clear" w:color="auto" w:fill="95B3D7" w:themeFill="accent1" w:themeFillTint="99"/>
          </w:tcPr>
          <w:p w:rsidR="00290C61" w:rsidRDefault="00290C61" w:rsidP="00290C61">
            <w:pPr>
              <w:jc w:val="both"/>
              <w:rPr>
                <w:ins w:id="1386" w:author="Autor"/>
                <w:i/>
              </w:rPr>
            </w:pPr>
          </w:p>
        </w:tc>
        <w:tc>
          <w:tcPr>
            <w:tcW w:w="1074" w:type="dxa"/>
            <w:shd w:val="clear" w:color="auto" w:fill="95B3D7" w:themeFill="accent1" w:themeFillTint="99"/>
          </w:tcPr>
          <w:p w:rsidR="00290C61" w:rsidRDefault="00290C61" w:rsidP="00290C61">
            <w:pPr>
              <w:jc w:val="both"/>
              <w:rPr>
                <w:ins w:id="1387" w:author="Autor"/>
                <w:i/>
              </w:rPr>
            </w:pPr>
          </w:p>
        </w:tc>
        <w:tc>
          <w:tcPr>
            <w:tcW w:w="1074" w:type="dxa"/>
            <w:shd w:val="clear" w:color="auto" w:fill="95B3D7" w:themeFill="accent1" w:themeFillTint="99"/>
          </w:tcPr>
          <w:p w:rsidR="00290C61" w:rsidRDefault="00290C61" w:rsidP="00290C61">
            <w:pPr>
              <w:jc w:val="both"/>
              <w:rPr>
                <w:ins w:id="1388" w:author="Autor"/>
                <w:i/>
              </w:rPr>
            </w:pPr>
          </w:p>
        </w:tc>
        <w:tc>
          <w:tcPr>
            <w:tcW w:w="1074" w:type="dxa"/>
            <w:shd w:val="clear" w:color="auto" w:fill="95B3D7" w:themeFill="accent1" w:themeFillTint="99"/>
          </w:tcPr>
          <w:p w:rsidR="00290C61" w:rsidRDefault="00290C61" w:rsidP="00290C61">
            <w:pPr>
              <w:jc w:val="both"/>
              <w:rPr>
                <w:ins w:id="1389" w:author="Autor"/>
                <w:i/>
              </w:rPr>
            </w:pPr>
          </w:p>
        </w:tc>
        <w:tc>
          <w:tcPr>
            <w:tcW w:w="1074" w:type="dxa"/>
            <w:shd w:val="clear" w:color="auto" w:fill="95B3D7" w:themeFill="accent1" w:themeFillTint="99"/>
          </w:tcPr>
          <w:p w:rsidR="00290C61" w:rsidRDefault="00290C61" w:rsidP="00290C61">
            <w:pPr>
              <w:jc w:val="both"/>
              <w:rPr>
                <w:ins w:id="1390" w:author="Autor"/>
                <w:i/>
              </w:rPr>
            </w:pPr>
          </w:p>
        </w:tc>
        <w:tc>
          <w:tcPr>
            <w:tcW w:w="1074" w:type="dxa"/>
            <w:shd w:val="clear" w:color="auto" w:fill="95B3D7" w:themeFill="accent1" w:themeFillTint="99"/>
          </w:tcPr>
          <w:p w:rsidR="00290C61" w:rsidRDefault="00290C61" w:rsidP="00290C61">
            <w:pPr>
              <w:jc w:val="both"/>
              <w:rPr>
                <w:ins w:id="1391" w:author="Autor"/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:rsidR="00290C61" w:rsidRDefault="00290C61" w:rsidP="00290C61">
            <w:pPr>
              <w:jc w:val="both"/>
              <w:rPr>
                <w:ins w:id="1392" w:author="Autor"/>
                <w:i/>
              </w:rPr>
            </w:pPr>
          </w:p>
        </w:tc>
      </w:tr>
    </w:tbl>
    <w:p w:rsidR="00914C5D" w:rsidRDefault="00914C5D" w:rsidP="00914C5D">
      <w:pPr>
        <w:jc w:val="both"/>
        <w:rPr>
          <w:ins w:id="1393" w:author="Autor"/>
          <w:i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1766"/>
        <w:gridCol w:w="1071"/>
        <w:gridCol w:w="1071"/>
        <w:gridCol w:w="1072"/>
        <w:gridCol w:w="1072"/>
        <w:gridCol w:w="1072"/>
        <w:gridCol w:w="1072"/>
        <w:gridCol w:w="1092"/>
      </w:tblGrid>
      <w:tr w:rsidR="00353000" w:rsidTr="00353000">
        <w:trPr>
          <w:trHeight w:val="276"/>
          <w:ins w:id="1394" w:author="Autor"/>
        </w:trPr>
        <w:tc>
          <w:tcPr>
            <w:tcW w:w="5000" w:type="pct"/>
            <w:gridSpan w:val="8"/>
            <w:shd w:val="clear" w:color="auto" w:fill="auto"/>
          </w:tcPr>
          <w:p w:rsidR="00353000" w:rsidRPr="006F796E" w:rsidRDefault="00353000" w:rsidP="00353000">
            <w:pPr>
              <w:jc w:val="center"/>
              <w:rPr>
                <w:ins w:id="1395" w:author="Autor"/>
                <w:i/>
              </w:rPr>
            </w:pPr>
            <w:ins w:id="1396" w:author="Autor">
              <w:r w:rsidRPr="00100701">
                <w:rPr>
                  <w:b/>
                  <w:i/>
                </w:rPr>
                <w:t xml:space="preserve">Počet </w:t>
              </w:r>
              <w:r>
                <w:rPr>
                  <w:b/>
                  <w:i/>
                </w:rPr>
                <w:t>e</w:t>
              </w:r>
              <w:r w:rsidR="00081772">
                <w:rPr>
                  <w:b/>
                  <w:i/>
                </w:rPr>
                <w:t>-</w:t>
              </w:r>
              <w:r>
                <w:rPr>
                  <w:b/>
                  <w:i/>
                </w:rPr>
                <w:t xml:space="preserve">mailových </w:t>
              </w:r>
              <w:r w:rsidRPr="00100701">
                <w:rPr>
                  <w:b/>
                  <w:i/>
                </w:rPr>
                <w:t>konzultácií</w:t>
              </w:r>
              <w:r>
                <w:rPr>
                  <w:b/>
                  <w:i/>
                </w:rPr>
                <w:t xml:space="preserve"> - </w:t>
              </w:r>
              <w:r w:rsidR="009168E7">
                <w:rPr>
                  <w:b/>
                  <w:i/>
                </w:rPr>
                <w:t>podľa OP</w:t>
              </w:r>
            </w:ins>
          </w:p>
        </w:tc>
      </w:tr>
      <w:tr w:rsidR="00733C8D" w:rsidTr="00733C8D">
        <w:trPr>
          <w:trHeight w:val="276"/>
          <w:ins w:id="1397" w:author="Autor"/>
        </w:trPr>
        <w:tc>
          <w:tcPr>
            <w:tcW w:w="951" w:type="pct"/>
          </w:tcPr>
          <w:p w:rsidR="00733C8D" w:rsidRDefault="00733C8D" w:rsidP="00353000">
            <w:pPr>
              <w:jc w:val="both"/>
              <w:rPr>
                <w:ins w:id="1398" w:author="Autor"/>
              </w:rPr>
            </w:pPr>
            <w:ins w:id="1399" w:author="Autor">
              <w:r w:rsidRPr="00ED432F">
                <w:t>Poskytnuté informácie</w:t>
              </w:r>
            </w:ins>
          </w:p>
        </w:tc>
        <w:tc>
          <w:tcPr>
            <w:tcW w:w="577" w:type="pct"/>
            <w:shd w:val="clear" w:color="auto" w:fill="auto"/>
            <w:vAlign w:val="center"/>
          </w:tcPr>
          <w:p w:rsidR="00733C8D" w:rsidRPr="00DD5E91" w:rsidRDefault="00733C8D" w:rsidP="00AD11A2">
            <w:pPr>
              <w:jc w:val="center"/>
              <w:rPr>
                <w:ins w:id="1400" w:author="Autor"/>
              </w:rPr>
            </w:pPr>
            <w:ins w:id="1401" w:author="Autor">
              <w:r w:rsidRPr="00DD5E91">
                <w:t>1. mes.</w:t>
              </w:r>
            </w:ins>
          </w:p>
        </w:tc>
        <w:tc>
          <w:tcPr>
            <w:tcW w:w="577" w:type="pct"/>
            <w:shd w:val="clear" w:color="auto" w:fill="auto"/>
            <w:vAlign w:val="center"/>
          </w:tcPr>
          <w:p w:rsidR="00733C8D" w:rsidRPr="00DD5E91" w:rsidRDefault="00733C8D" w:rsidP="00AD11A2">
            <w:pPr>
              <w:jc w:val="center"/>
              <w:rPr>
                <w:ins w:id="1402" w:author="Autor"/>
              </w:rPr>
            </w:pPr>
            <w:ins w:id="1403" w:author="Autor">
              <w:r w:rsidRPr="00DD5E91">
                <w:t>2. mes.</w:t>
              </w:r>
            </w:ins>
          </w:p>
        </w:tc>
        <w:tc>
          <w:tcPr>
            <w:tcW w:w="577" w:type="pct"/>
            <w:shd w:val="clear" w:color="auto" w:fill="auto"/>
            <w:vAlign w:val="center"/>
          </w:tcPr>
          <w:p w:rsidR="00733C8D" w:rsidRPr="00DD5E91" w:rsidRDefault="00733C8D" w:rsidP="00AD11A2">
            <w:pPr>
              <w:jc w:val="center"/>
              <w:rPr>
                <w:ins w:id="1404" w:author="Autor"/>
              </w:rPr>
            </w:pPr>
            <w:ins w:id="1405" w:author="Autor">
              <w:r w:rsidRPr="00DD5E91">
                <w:t>3. mes.</w:t>
              </w:r>
            </w:ins>
          </w:p>
        </w:tc>
        <w:tc>
          <w:tcPr>
            <w:tcW w:w="577" w:type="pct"/>
            <w:shd w:val="clear" w:color="auto" w:fill="auto"/>
            <w:vAlign w:val="center"/>
          </w:tcPr>
          <w:p w:rsidR="00733C8D" w:rsidRPr="00DD5E91" w:rsidRDefault="00733C8D" w:rsidP="00AD11A2">
            <w:pPr>
              <w:jc w:val="center"/>
              <w:rPr>
                <w:ins w:id="1406" w:author="Autor"/>
              </w:rPr>
            </w:pPr>
            <w:ins w:id="1407" w:author="Autor">
              <w:r w:rsidRPr="00DD5E91">
                <w:t>4. mes.</w:t>
              </w:r>
            </w:ins>
          </w:p>
        </w:tc>
        <w:tc>
          <w:tcPr>
            <w:tcW w:w="577" w:type="pct"/>
            <w:shd w:val="clear" w:color="auto" w:fill="auto"/>
            <w:vAlign w:val="center"/>
          </w:tcPr>
          <w:p w:rsidR="00733C8D" w:rsidRPr="00DD5E91" w:rsidRDefault="00733C8D" w:rsidP="00AD11A2">
            <w:pPr>
              <w:jc w:val="center"/>
              <w:rPr>
                <w:ins w:id="1408" w:author="Autor"/>
              </w:rPr>
            </w:pPr>
            <w:ins w:id="1409" w:author="Autor">
              <w:r w:rsidRPr="00DD5E91">
                <w:t>5. mes.</w:t>
              </w:r>
            </w:ins>
          </w:p>
        </w:tc>
        <w:tc>
          <w:tcPr>
            <w:tcW w:w="577" w:type="pct"/>
            <w:shd w:val="clear" w:color="auto" w:fill="auto"/>
            <w:vAlign w:val="center"/>
          </w:tcPr>
          <w:p w:rsidR="00733C8D" w:rsidRPr="00DD5E91" w:rsidRDefault="00733C8D" w:rsidP="00AD11A2">
            <w:pPr>
              <w:jc w:val="center"/>
              <w:rPr>
                <w:ins w:id="1410" w:author="Autor"/>
              </w:rPr>
            </w:pPr>
            <w:ins w:id="1411" w:author="Autor">
              <w:r w:rsidRPr="00DD5E91">
                <w:t>6. mes.</w:t>
              </w:r>
            </w:ins>
          </w:p>
        </w:tc>
        <w:tc>
          <w:tcPr>
            <w:tcW w:w="588" w:type="pct"/>
            <w:shd w:val="clear" w:color="auto" w:fill="95B3D7" w:themeFill="accent1" w:themeFillTint="99"/>
            <w:vAlign w:val="center"/>
          </w:tcPr>
          <w:p w:rsidR="00733C8D" w:rsidRPr="00AD11A2" w:rsidRDefault="00733C8D" w:rsidP="004B75A3">
            <w:pPr>
              <w:jc w:val="center"/>
              <w:rPr>
                <w:ins w:id="1412" w:author="Autor"/>
                <w:i/>
              </w:rPr>
            </w:pPr>
            <w:ins w:id="1413" w:author="Autor">
              <w:r w:rsidRPr="00AD11A2">
                <w:rPr>
                  <w:i/>
                </w:rPr>
                <w:t>Spolu</w:t>
              </w:r>
              <w:r w:rsidRPr="004B75A3">
                <w:rPr>
                  <w:i/>
                  <w:sz w:val="16"/>
                  <w:szCs w:val="16"/>
                </w:rPr>
                <w:t xml:space="preserve"> </w:t>
              </w:r>
              <w:r>
                <w:rPr>
                  <w:i/>
                  <w:sz w:val="16"/>
                  <w:szCs w:val="16"/>
                </w:rPr>
                <w:t>k 31.12./30</w:t>
              </w:r>
              <w:r w:rsidRPr="004B75A3">
                <w:rPr>
                  <w:i/>
                  <w:sz w:val="16"/>
                  <w:szCs w:val="16"/>
                </w:rPr>
                <w:t>.6</w:t>
              </w:r>
              <w:r>
                <w:rPr>
                  <w:i/>
                  <w:sz w:val="16"/>
                  <w:szCs w:val="16"/>
                </w:rPr>
                <w:t>.</w:t>
              </w:r>
            </w:ins>
          </w:p>
        </w:tc>
      </w:tr>
      <w:tr w:rsidR="00353000" w:rsidTr="00733C8D">
        <w:trPr>
          <w:ins w:id="1414" w:author="Autor"/>
        </w:trPr>
        <w:tc>
          <w:tcPr>
            <w:tcW w:w="951" w:type="pct"/>
          </w:tcPr>
          <w:p w:rsidR="00353000" w:rsidRPr="0063168F" w:rsidRDefault="00353000" w:rsidP="00353000">
            <w:pPr>
              <w:jc w:val="both"/>
              <w:rPr>
                <w:ins w:id="1415" w:author="Autor"/>
              </w:rPr>
            </w:pPr>
            <w:ins w:id="1416" w:author="Autor">
              <w:r>
                <w:t>Všeobecné</w:t>
              </w:r>
            </w:ins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417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418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419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420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421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422" w:author="Autor"/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ns w:id="1423" w:author="Autor"/>
                <w:i/>
              </w:rPr>
            </w:pPr>
          </w:p>
        </w:tc>
      </w:tr>
      <w:tr w:rsidR="00353000" w:rsidTr="00733C8D">
        <w:trPr>
          <w:ins w:id="1424" w:author="Autor"/>
        </w:trPr>
        <w:tc>
          <w:tcPr>
            <w:tcW w:w="951" w:type="pct"/>
          </w:tcPr>
          <w:p w:rsidR="00353000" w:rsidRPr="0063168F" w:rsidRDefault="00353000" w:rsidP="00353000">
            <w:pPr>
              <w:jc w:val="both"/>
              <w:rPr>
                <w:ins w:id="1425" w:author="Autor"/>
              </w:rPr>
            </w:pPr>
            <w:ins w:id="1426" w:author="Autor">
              <w:r>
                <w:t>OP VaI</w:t>
              </w:r>
            </w:ins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427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428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429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430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431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432" w:author="Autor"/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ns w:id="1433" w:author="Autor"/>
                <w:i/>
              </w:rPr>
            </w:pPr>
          </w:p>
        </w:tc>
      </w:tr>
      <w:tr w:rsidR="00353000" w:rsidTr="00733C8D">
        <w:trPr>
          <w:ins w:id="1434" w:author="Autor"/>
        </w:trPr>
        <w:tc>
          <w:tcPr>
            <w:tcW w:w="951" w:type="pct"/>
          </w:tcPr>
          <w:p w:rsidR="00353000" w:rsidRPr="0063168F" w:rsidRDefault="00353000" w:rsidP="00353000">
            <w:pPr>
              <w:jc w:val="both"/>
              <w:rPr>
                <w:ins w:id="1435" w:author="Autor"/>
              </w:rPr>
            </w:pPr>
            <w:ins w:id="1436" w:author="Autor">
              <w:r>
                <w:t>OP II</w:t>
              </w:r>
            </w:ins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437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438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439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440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441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442" w:author="Autor"/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ns w:id="1443" w:author="Autor"/>
                <w:i/>
              </w:rPr>
            </w:pPr>
          </w:p>
        </w:tc>
      </w:tr>
      <w:tr w:rsidR="00353000" w:rsidTr="00733C8D">
        <w:trPr>
          <w:ins w:id="1444" w:author="Autor"/>
        </w:trPr>
        <w:tc>
          <w:tcPr>
            <w:tcW w:w="951" w:type="pct"/>
          </w:tcPr>
          <w:p w:rsidR="00353000" w:rsidRPr="0063168F" w:rsidRDefault="00353000" w:rsidP="00353000">
            <w:pPr>
              <w:jc w:val="both"/>
              <w:rPr>
                <w:ins w:id="1445" w:author="Autor"/>
              </w:rPr>
            </w:pPr>
            <w:ins w:id="1446" w:author="Autor">
              <w:r>
                <w:t>OP ĽZ</w:t>
              </w:r>
            </w:ins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447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448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449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450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451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452" w:author="Autor"/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ns w:id="1453" w:author="Autor"/>
                <w:i/>
              </w:rPr>
            </w:pPr>
          </w:p>
        </w:tc>
      </w:tr>
      <w:tr w:rsidR="00353000" w:rsidTr="00733C8D">
        <w:trPr>
          <w:ins w:id="1454" w:author="Autor"/>
        </w:trPr>
        <w:tc>
          <w:tcPr>
            <w:tcW w:w="951" w:type="pct"/>
          </w:tcPr>
          <w:p w:rsidR="00353000" w:rsidRPr="0063168F" w:rsidRDefault="00353000" w:rsidP="00353000">
            <w:pPr>
              <w:jc w:val="both"/>
              <w:rPr>
                <w:ins w:id="1455" w:author="Autor"/>
              </w:rPr>
            </w:pPr>
            <w:ins w:id="1456" w:author="Autor">
              <w:r>
                <w:t>OP KŽP</w:t>
              </w:r>
            </w:ins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457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458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459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460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461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462" w:author="Autor"/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ns w:id="1463" w:author="Autor"/>
                <w:i/>
              </w:rPr>
            </w:pPr>
          </w:p>
        </w:tc>
      </w:tr>
      <w:tr w:rsidR="00353000" w:rsidTr="00733C8D">
        <w:trPr>
          <w:ins w:id="1464" w:author="Autor"/>
        </w:trPr>
        <w:tc>
          <w:tcPr>
            <w:tcW w:w="951" w:type="pct"/>
          </w:tcPr>
          <w:p w:rsidR="00353000" w:rsidRDefault="00353000" w:rsidP="00353000">
            <w:pPr>
              <w:jc w:val="both"/>
              <w:rPr>
                <w:ins w:id="1465" w:author="Autor"/>
              </w:rPr>
            </w:pPr>
            <w:ins w:id="1466" w:author="Autor">
              <w:r>
                <w:t>OP TP</w:t>
              </w:r>
            </w:ins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467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468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469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470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471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472" w:author="Autor"/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ns w:id="1473" w:author="Autor"/>
                <w:i/>
              </w:rPr>
            </w:pPr>
          </w:p>
        </w:tc>
      </w:tr>
      <w:tr w:rsidR="00353000" w:rsidTr="00733C8D">
        <w:trPr>
          <w:ins w:id="1474" w:author="Autor"/>
        </w:trPr>
        <w:tc>
          <w:tcPr>
            <w:tcW w:w="951" w:type="pct"/>
          </w:tcPr>
          <w:p w:rsidR="00353000" w:rsidRDefault="00353000" w:rsidP="00353000">
            <w:pPr>
              <w:jc w:val="both"/>
              <w:rPr>
                <w:ins w:id="1475" w:author="Autor"/>
              </w:rPr>
            </w:pPr>
            <w:ins w:id="1476" w:author="Autor">
              <w:r>
                <w:t>OP EVS</w:t>
              </w:r>
            </w:ins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477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478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479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480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481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482" w:author="Autor"/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ns w:id="1483" w:author="Autor"/>
                <w:i/>
              </w:rPr>
            </w:pPr>
          </w:p>
        </w:tc>
      </w:tr>
      <w:tr w:rsidR="00353000" w:rsidTr="00733C8D">
        <w:trPr>
          <w:ins w:id="1484" w:author="Autor"/>
        </w:trPr>
        <w:tc>
          <w:tcPr>
            <w:tcW w:w="951" w:type="pct"/>
          </w:tcPr>
          <w:p w:rsidR="00353000" w:rsidRDefault="00353000" w:rsidP="00353000">
            <w:pPr>
              <w:jc w:val="both"/>
              <w:rPr>
                <w:ins w:id="1485" w:author="Autor"/>
              </w:rPr>
            </w:pPr>
            <w:ins w:id="1486" w:author="Autor">
              <w:r>
                <w:t>OP IROP</w:t>
              </w:r>
            </w:ins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487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488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489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490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491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492" w:author="Autor"/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ns w:id="1493" w:author="Autor"/>
                <w:i/>
              </w:rPr>
            </w:pPr>
          </w:p>
        </w:tc>
      </w:tr>
      <w:tr w:rsidR="00353000" w:rsidTr="00733C8D">
        <w:trPr>
          <w:ins w:id="1494" w:author="Autor"/>
        </w:trPr>
        <w:tc>
          <w:tcPr>
            <w:tcW w:w="951" w:type="pct"/>
          </w:tcPr>
          <w:p w:rsidR="00353000" w:rsidRDefault="00353000" w:rsidP="00353000">
            <w:pPr>
              <w:jc w:val="both"/>
              <w:rPr>
                <w:ins w:id="1495" w:author="Autor"/>
              </w:rPr>
            </w:pPr>
            <w:ins w:id="1496" w:author="Autor">
              <w:r>
                <w:t>OP RH</w:t>
              </w:r>
            </w:ins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497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498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499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500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501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502" w:author="Autor"/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ns w:id="1503" w:author="Autor"/>
                <w:i/>
              </w:rPr>
            </w:pPr>
          </w:p>
        </w:tc>
      </w:tr>
      <w:tr w:rsidR="00353000" w:rsidTr="00733C8D">
        <w:trPr>
          <w:ins w:id="1504" w:author="Autor"/>
        </w:trPr>
        <w:tc>
          <w:tcPr>
            <w:tcW w:w="951" w:type="pct"/>
          </w:tcPr>
          <w:p w:rsidR="00353000" w:rsidRPr="0063168F" w:rsidRDefault="00F55A0F" w:rsidP="00353000">
            <w:pPr>
              <w:jc w:val="both"/>
              <w:rPr>
                <w:ins w:id="1505" w:author="Autor"/>
              </w:rPr>
            </w:pPr>
            <w:ins w:id="1506" w:author="Autor">
              <w:r w:rsidRPr="00F55A0F">
                <w:t>PCS</w:t>
              </w:r>
            </w:ins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507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508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509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510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511" w:author="Autor"/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ns w:id="1512" w:author="Autor"/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ns w:id="1513" w:author="Autor"/>
                <w:i/>
              </w:rPr>
            </w:pPr>
          </w:p>
        </w:tc>
      </w:tr>
      <w:tr w:rsidR="00353000" w:rsidTr="00733C8D">
        <w:trPr>
          <w:ins w:id="1514" w:author="Autor"/>
        </w:trPr>
        <w:tc>
          <w:tcPr>
            <w:tcW w:w="951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ns w:id="1515" w:author="Autor"/>
                <w:i/>
              </w:rPr>
            </w:pPr>
            <w:ins w:id="1516" w:author="Autor">
              <w:r>
                <w:rPr>
                  <w:i/>
                </w:rPr>
                <w:t>Spolu</w:t>
              </w:r>
            </w:ins>
          </w:p>
        </w:tc>
        <w:tc>
          <w:tcPr>
            <w:tcW w:w="577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ns w:id="1517" w:author="Autor"/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ns w:id="1518" w:author="Autor"/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ns w:id="1519" w:author="Autor"/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ns w:id="1520" w:author="Autor"/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ns w:id="1521" w:author="Autor"/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ns w:id="1522" w:author="Autor"/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ns w:id="1523" w:author="Autor"/>
                <w:i/>
              </w:rPr>
            </w:pPr>
          </w:p>
        </w:tc>
      </w:tr>
    </w:tbl>
    <w:p w:rsidR="00290C61" w:rsidRPr="00914C5D" w:rsidRDefault="00290C61" w:rsidP="00914C5D">
      <w:pPr>
        <w:jc w:val="both"/>
        <w:rPr>
          <w:ins w:id="1524" w:author="Autor"/>
          <w:i/>
        </w:rPr>
      </w:pPr>
    </w:p>
    <w:p w:rsidR="00B5711D" w:rsidRPr="00C15361" w:rsidRDefault="00B5711D" w:rsidP="00C15361">
      <w:pPr>
        <w:pStyle w:val="MPCKO2"/>
        <w:numPr>
          <w:ilvl w:val="1"/>
          <w:numId w:val="2"/>
        </w:numPr>
        <w:ind w:left="0" w:firstLine="0"/>
        <w:rPr>
          <w:rStyle w:val="hps"/>
        </w:rPr>
      </w:pPr>
      <w:bookmarkStart w:id="1525" w:name="_Toc486832237"/>
      <w:moveToRangeStart w:id="1526" w:author="Autor" w:name="move478042594"/>
      <w:moveTo w:id="1527" w:author="Autor">
        <w:r w:rsidRPr="00C15361">
          <w:rPr>
            <w:rStyle w:val="hps"/>
          </w:rPr>
          <w:lastRenderedPageBreak/>
          <w:t>Šírenie informácií o EŠIF</w:t>
        </w:r>
      </w:moveTo>
      <w:bookmarkEnd w:id="1525"/>
    </w:p>
    <w:p w:rsidR="006E6852" w:rsidRDefault="006E6852" w:rsidP="00C15361">
      <w:pPr>
        <w:pStyle w:val="MPCKO2"/>
        <w:numPr>
          <w:ilvl w:val="2"/>
          <w:numId w:val="2"/>
        </w:numPr>
        <w:rPr>
          <w:rStyle w:val="hps"/>
        </w:rPr>
      </w:pPr>
      <w:bookmarkStart w:id="1528" w:name="_Toc486832238"/>
      <w:moveTo w:id="1529" w:author="Autor">
        <w:r w:rsidRPr="00C15361">
          <w:rPr>
            <w:rStyle w:val="hps"/>
          </w:rPr>
          <w:t>Databáza záujemcov o informácie o EŠIF</w:t>
        </w:r>
        <w:bookmarkEnd w:id="1528"/>
        <w:r w:rsidRPr="00C15361">
          <w:rPr>
            <w:rStyle w:val="hps"/>
          </w:rPr>
          <w:t xml:space="preserve"> </w:t>
        </w:r>
      </w:moveTo>
    </w:p>
    <w:moveToRangeEnd w:id="1526"/>
    <w:p w:rsidR="00B46EBA" w:rsidRDefault="00B46EBA" w:rsidP="00B46EBA">
      <w:pPr>
        <w:jc w:val="both"/>
        <w:rPr>
          <w:ins w:id="1530" w:author="Autor"/>
          <w:i/>
          <w:color w:val="365F91" w:themeColor="accent1" w:themeShade="BF"/>
        </w:rPr>
      </w:pPr>
    </w:p>
    <w:p w:rsidR="001E16E0" w:rsidRPr="00B46EBA" w:rsidRDefault="001E16E0" w:rsidP="00B46EBA">
      <w:pPr>
        <w:jc w:val="both"/>
        <w:rPr>
          <w:ins w:id="1531" w:author="Autor"/>
          <w:i/>
          <w:color w:val="365F91" w:themeColor="accent1" w:themeShade="BF"/>
        </w:rPr>
      </w:pPr>
      <w:ins w:id="1532" w:author="Autor">
        <w:r w:rsidRPr="00B46EBA">
          <w:rPr>
            <w:i/>
            <w:color w:val="365F91" w:themeColor="accent1" w:themeShade="BF"/>
          </w:rPr>
          <w:t>[tabuľk</w:t>
        </w:r>
        <w:r w:rsidR="00B46EBA">
          <w:rPr>
            <w:i/>
            <w:color w:val="365F91" w:themeColor="accent1" w:themeShade="BF"/>
          </w:rPr>
          <w:t>u</w:t>
        </w:r>
        <w:r w:rsidRPr="00B46EBA">
          <w:rPr>
            <w:i/>
            <w:color w:val="365F91" w:themeColor="accent1" w:themeShade="BF"/>
          </w:rPr>
          <w:t xml:space="preserve"> nižšie vypĺňa IPC na základe údajov uvedených v databáze na hárku „</w:t>
        </w:r>
        <w:r w:rsidR="00B46EBA" w:rsidRPr="00B46EBA">
          <w:rPr>
            <w:i/>
            <w:color w:val="365F91" w:themeColor="accent1" w:themeShade="BF"/>
          </w:rPr>
          <w:t>Databáza subjektov - záujemcov o EŠIF</w:t>
        </w:r>
        <w:r w:rsidRPr="00B46EBA">
          <w:rPr>
            <w:i/>
            <w:color w:val="365F91" w:themeColor="accent1" w:themeShade="BF"/>
          </w:rPr>
          <w:t>“]</w:t>
        </w:r>
      </w:ins>
    </w:p>
    <w:p w:rsidR="00F55A0F" w:rsidRDefault="00F55A0F" w:rsidP="00F55A0F">
      <w:pPr>
        <w:rPr>
          <w:ins w:id="1533" w:author="Autor"/>
          <w:rStyle w:val="hps"/>
          <w:sz w:val="20"/>
          <w:szCs w:val="20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2704"/>
        <w:gridCol w:w="1646"/>
        <w:gridCol w:w="1646"/>
        <w:gridCol w:w="1646"/>
        <w:gridCol w:w="1646"/>
      </w:tblGrid>
      <w:tr w:rsidR="006B53CB" w:rsidTr="006B53CB">
        <w:trPr>
          <w:trHeight w:val="276"/>
          <w:ins w:id="1534" w:author="Autor"/>
        </w:trPr>
        <w:tc>
          <w:tcPr>
            <w:tcW w:w="5000" w:type="pct"/>
            <w:gridSpan w:val="5"/>
          </w:tcPr>
          <w:p w:rsidR="006B53CB" w:rsidRPr="006B53CB" w:rsidRDefault="006B53CB" w:rsidP="006B53CB">
            <w:pPr>
              <w:jc w:val="center"/>
              <w:rPr>
                <w:ins w:id="1535" w:author="Autor"/>
                <w:b/>
                <w:i/>
              </w:rPr>
            </w:pPr>
            <w:ins w:id="1536" w:author="Autor">
              <w:r w:rsidRPr="006B53CB">
                <w:rPr>
                  <w:b/>
                  <w:i/>
                </w:rPr>
                <w:t>Počet záujemcov v databáze</w:t>
              </w:r>
            </w:ins>
          </w:p>
        </w:tc>
      </w:tr>
      <w:tr w:rsidR="00F24A5E" w:rsidTr="006B53CB">
        <w:trPr>
          <w:trHeight w:val="276"/>
          <w:ins w:id="1537" w:author="Autor"/>
        </w:trPr>
        <w:tc>
          <w:tcPr>
            <w:tcW w:w="1456" w:type="pct"/>
          </w:tcPr>
          <w:p w:rsidR="00F24A5E" w:rsidRDefault="00F24A5E" w:rsidP="004F0CF8">
            <w:pPr>
              <w:jc w:val="both"/>
              <w:rPr>
                <w:ins w:id="1538" w:author="Autor"/>
              </w:rPr>
            </w:pPr>
          </w:p>
        </w:tc>
        <w:tc>
          <w:tcPr>
            <w:tcW w:w="886" w:type="pct"/>
            <w:shd w:val="clear" w:color="auto" w:fill="auto"/>
          </w:tcPr>
          <w:p w:rsidR="006B53CB" w:rsidRDefault="006B53CB" w:rsidP="006B53CB">
            <w:pPr>
              <w:jc w:val="center"/>
              <w:rPr>
                <w:ins w:id="1539" w:author="Autor"/>
              </w:rPr>
            </w:pPr>
            <w:ins w:id="1540" w:author="Autor">
              <w:r w:rsidRPr="006B53CB">
                <w:t>PH</w:t>
              </w:r>
              <w:r w:rsidR="00B46EBA">
                <w:t>*</w:t>
              </w:r>
              <w:r>
                <w:t xml:space="preserve"> </w:t>
              </w:r>
            </w:ins>
          </w:p>
          <w:p w:rsidR="00F24A5E" w:rsidRPr="004B75A3" w:rsidRDefault="006B53CB" w:rsidP="006B53CB">
            <w:pPr>
              <w:jc w:val="center"/>
              <w:rPr>
                <w:ins w:id="1541" w:author="Autor"/>
                <w:sz w:val="16"/>
                <w:szCs w:val="16"/>
              </w:rPr>
            </w:pPr>
            <w:ins w:id="1542" w:author="Autor">
              <w:r w:rsidRPr="004B75A3">
                <w:rPr>
                  <w:sz w:val="16"/>
                  <w:szCs w:val="16"/>
                </w:rPr>
                <w:t>k 1.1./1.7.</w:t>
              </w:r>
            </w:ins>
          </w:p>
        </w:tc>
        <w:tc>
          <w:tcPr>
            <w:tcW w:w="886" w:type="pct"/>
            <w:shd w:val="clear" w:color="auto" w:fill="auto"/>
          </w:tcPr>
          <w:p w:rsidR="00F24A5E" w:rsidRPr="006B53CB" w:rsidRDefault="006B53CB" w:rsidP="006B53CB">
            <w:pPr>
              <w:jc w:val="center"/>
              <w:rPr>
                <w:ins w:id="1543" w:author="Autor"/>
              </w:rPr>
            </w:pPr>
            <w:ins w:id="1544" w:author="Autor">
              <w:r w:rsidRPr="006B53CB">
                <w:t>N</w:t>
              </w:r>
              <w:r>
                <w:t>oví</w:t>
              </w:r>
            </w:ins>
          </w:p>
        </w:tc>
        <w:tc>
          <w:tcPr>
            <w:tcW w:w="886" w:type="pct"/>
            <w:shd w:val="clear" w:color="auto" w:fill="auto"/>
          </w:tcPr>
          <w:p w:rsidR="00F24A5E" w:rsidRPr="006B53CB" w:rsidRDefault="006B53CB" w:rsidP="006B53CB">
            <w:pPr>
              <w:jc w:val="center"/>
              <w:rPr>
                <w:ins w:id="1545" w:author="Autor"/>
              </w:rPr>
            </w:pPr>
            <w:ins w:id="1546" w:author="Autor">
              <w:r w:rsidRPr="006B53CB">
                <w:t>V</w:t>
              </w:r>
              <w:r>
                <w:t>yradení</w:t>
              </w:r>
              <w:r w:rsidR="0012414A">
                <w:t>***</w:t>
              </w:r>
            </w:ins>
          </w:p>
        </w:tc>
        <w:tc>
          <w:tcPr>
            <w:tcW w:w="886" w:type="pct"/>
            <w:shd w:val="clear" w:color="auto" w:fill="95B3D7" w:themeFill="accent1" w:themeFillTint="99"/>
          </w:tcPr>
          <w:p w:rsidR="004B75A3" w:rsidRDefault="006B53CB" w:rsidP="006B53CB">
            <w:pPr>
              <w:jc w:val="center"/>
              <w:rPr>
                <w:ins w:id="1547" w:author="Autor"/>
                <w:i/>
              </w:rPr>
            </w:pPr>
            <w:ins w:id="1548" w:author="Autor">
              <w:r w:rsidRPr="00AD11A2">
                <w:rPr>
                  <w:i/>
                </w:rPr>
                <w:t>KH</w:t>
              </w:r>
              <w:r w:rsidR="00B46EBA">
                <w:t xml:space="preserve">* </w:t>
              </w:r>
              <w:r w:rsidRPr="00AD11A2">
                <w:rPr>
                  <w:i/>
                </w:rPr>
                <w:t xml:space="preserve"> </w:t>
              </w:r>
            </w:ins>
          </w:p>
          <w:p w:rsidR="00F24A5E" w:rsidRPr="00AD11A2" w:rsidRDefault="00CB3691" w:rsidP="006B53CB">
            <w:pPr>
              <w:jc w:val="center"/>
              <w:rPr>
                <w:ins w:id="1549" w:author="Autor"/>
                <w:i/>
              </w:rPr>
            </w:pPr>
            <w:ins w:id="1550" w:author="Autor">
              <w:r>
                <w:rPr>
                  <w:i/>
                  <w:sz w:val="16"/>
                  <w:szCs w:val="16"/>
                </w:rPr>
                <w:t>k 31.12./30</w:t>
              </w:r>
              <w:r w:rsidRPr="004B75A3">
                <w:rPr>
                  <w:i/>
                  <w:sz w:val="16"/>
                  <w:szCs w:val="16"/>
                </w:rPr>
                <w:t>.6</w:t>
              </w:r>
              <w:r>
                <w:rPr>
                  <w:i/>
                  <w:sz w:val="16"/>
                  <w:szCs w:val="16"/>
                </w:rPr>
                <w:t>.</w:t>
              </w:r>
            </w:ins>
          </w:p>
        </w:tc>
      </w:tr>
      <w:tr w:rsidR="006B53CB" w:rsidTr="006B53CB">
        <w:trPr>
          <w:ins w:id="1551" w:author="Autor"/>
        </w:trPr>
        <w:tc>
          <w:tcPr>
            <w:tcW w:w="1456" w:type="pct"/>
          </w:tcPr>
          <w:p w:rsidR="006B53CB" w:rsidRDefault="006B53CB" w:rsidP="006B53CB">
            <w:pPr>
              <w:jc w:val="both"/>
              <w:rPr>
                <w:ins w:id="1552" w:author="Autor"/>
              </w:rPr>
            </w:pPr>
            <w:ins w:id="1553" w:author="Autor">
              <w:r>
                <w:t>Všetky OP</w:t>
              </w:r>
            </w:ins>
          </w:p>
        </w:tc>
        <w:tc>
          <w:tcPr>
            <w:tcW w:w="886" w:type="pct"/>
            <w:shd w:val="clear" w:color="auto" w:fill="auto"/>
          </w:tcPr>
          <w:p w:rsidR="006B53CB" w:rsidRDefault="006B53CB" w:rsidP="004F0CF8">
            <w:pPr>
              <w:jc w:val="both"/>
              <w:rPr>
                <w:ins w:id="1554" w:author="Autor"/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:rsidR="006B53CB" w:rsidRDefault="006B53CB" w:rsidP="004F0CF8">
            <w:pPr>
              <w:jc w:val="both"/>
              <w:rPr>
                <w:ins w:id="1555" w:author="Autor"/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:rsidR="006B53CB" w:rsidRDefault="006B53CB" w:rsidP="004F0CF8">
            <w:pPr>
              <w:jc w:val="both"/>
              <w:rPr>
                <w:ins w:id="1556" w:author="Autor"/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</w:tcPr>
          <w:p w:rsidR="006B53CB" w:rsidRDefault="006B53CB" w:rsidP="004F0CF8">
            <w:pPr>
              <w:jc w:val="both"/>
              <w:rPr>
                <w:ins w:id="1557" w:author="Autor"/>
                <w:i/>
              </w:rPr>
            </w:pPr>
          </w:p>
        </w:tc>
      </w:tr>
      <w:tr w:rsidR="00F24A5E" w:rsidTr="006B53CB">
        <w:trPr>
          <w:ins w:id="1558" w:author="Autor"/>
        </w:trPr>
        <w:tc>
          <w:tcPr>
            <w:tcW w:w="1456" w:type="pct"/>
          </w:tcPr>
          <w:p w:rsidR="00F24A5E" w:rsidRPr="0063168F" w:rsidRDefault="00F24A5E" w:rsidP="004F0CF8">
            <w:pPr>
              <w:jc w:val="both"/>
              <w:rPr>
                <w:ins w:id="1559" w:author="Autor"/>
              </w:rPr>
            </w:pPr>
            <w:ins w:id="1560" w:author="Autor">
              <w:r>
                <w:t>OP VaI</w:t>
              </w:r>
            </w:ins>
          </w:p>
        </w:tc>
        <w:tc>
          <w:tcPr>
            <w:tcW w:w="886" w:type="pct"/>
            <w:shd w:val="clear" w:color="auto" w:fill="auto"/>
          </w:tcPr>
          <w:p w:rsidR="00F24A5E" w:rsidRDefault="00F24A5E" w:rsidP="004F0CF8">
            <w:pPr>
              <w:jc w:val="both"/>
              <w:rPr>
                <w:ins w:id="1561" w:author="Autor"/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:rsidR="00F24A5E" w:rsidRDefault="00F24A5E" w:rsidP="004F0CF8">
            <w:pPr>
              <w:jc w:val="both"/>
              <w:rPr>
                <w:ins w:id="1562" w:author="Autor"/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:rsidR="00F24A5E" w:rsidRDefault="00F24A5E" w:rsidP="004F0CF8">
            <w:pPr>
              <w:jc w:val="both"/>
              <w:rPr>
                <w:ins w:id="1563" w:author="Autor"/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</w:tcPr>
          <w:p w:rsidR="00F24A5E" w:rsidRDefault="00F24A5E" w:rsidP="004F0CF8">
            <w:pPr>
              <w:jc w:val="both"/>
              <w:rPr>
                <w:ins w:id="1564" w:author="Autor"/>
                <w:i/>
              </w:rPr>
            </w:pPr>
          </w:p>
        </w:tc>
      </w:tr>
      <w:tr w:rsidR="00F24A5E" w:rsidTr="006B53CB">
        <w:trPr>
          <w:ins w:id="1565" w:author="Autor"/>
        </w:trPr>
        <w:tc>
          <w:tcPr>
            <w:tcW w:w="1456" w:type="pct"/>
          </w:tcPr>
          <w:p w:rsidR="00F24A5E" w:rsidRPr="0063168F" w:rsidRDefault="00F24A5E" w:rsidP="004F0CF8">
            <w:pPr>
              <w:jc w:val="both"/>
              <w:rPr>
                <w:ins w:id="1566" w:author="Autor"/>
              </w:rPr>
            </w:pPr>
            <w:ins w:id="1567" w:author="Autor">
              <w:r>
                <w:t>OP II</w:t>
              </w:r>
            </w:ins>
          </w:p>
        </w:tc>
        <w:tc>
          <w:tcPr>
            <w:tcW w:w="886" w:type="pct"/>
            <w:shd w:val="clear" w:color="auto" w:fill="auto"/>
          </w:tcPr>
          <w:p w:rsidR="00F24A5E" w:rsidRDefault="00F24A5E" w:rsidP="004F0CF8">
            <w:pPr>
              <w:jc w:val="both"/>
              <w:rPr>
                <w:ins w:id="1568" w:author="Autor"/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:rsidR="00F24A5E" w:rsidRDefault="00F24A5E" w:rsidP="004F0CF8">
            <w:pPr>
              <w:jc w:val="both"/>
              <w:rPr>
                <w:ins w:id="1569" w:author="Autor"/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:rsidR="00F24A5E" w:rsidRDefault="00F24A5E" w:rsidP="004F0CF8">
            <w:pPr>
              <w:jc w:val="both"/>
              <w:rPr>
                <w:ins w:id="1570" w:author="Autor"/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</w:tcPr>
          <w:p w:rsidR="00F24A5E" w:rsidRDefault="00F24A5E" w:rsidP="004F0CF8">
            <w:pPr>
              <w:jc w:val="both"/>
              <w:rPr>
                <w:ins w:id="1571" w:author="Autor"/>
                <w:i/>
              </w:rPr>
            </w:pPr>
          </w:p>
        </w:tc>
      </w:tr>
      <w:tr w:rsidR="00F24A5E" w:rsidTr="006B53CB">
        <w:trPr>
          <w:ins w:id="1572" w:author="Autor"/>
        </w:trPr>
        <w:tc>
          <w:tcPr>
            <w:tcW w:w="1456" w:type="pct"/>
          </w:tcPr>
          <w:p w:rsidR="00F24A5E" w:rsidRPr="0063168F" w:rsidRDefault="00F24A5E" w:rsidP="004F0CF8">
            <w:pPr>
              <w:jc w:val="both"/>
              <w:rPr>
                <w:ins w:id="1573" w:author="Autor"/>
              </w:rPr>
            </w:pPr>
            <w:ins w:id="1574" w:author="Autor">
              <w:r>
                <w:t>OP ĽZ</w:t>
              </w:r>
            </w:ins>
          </w:p>
        </w:tc>
        <w:tc>
          <w:tcPr>
            <w:tcW w:w="886" w:type="pct"/>
            <w:shd w:val="clear" w:color="auto" w:fill="auto"/>
          </w:tcPr>
          <w:p w:rsidR="00F24A5E" w:rsidRDefault="00F24A5E" w:rsidP="004F0CF8">
            <w:pPr>
              <w:jc w:val="both"/>
              <w:rPr>
                <w:ins w:id="1575" w:author="Autor"/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:rsidR="00F24A5E" w:rsidRDefault="00F24A5E" w:rsidP="004F0CF8">
            <w:pPr>
              <w:jc w:val="both"/>
              <w:rPr>
                <w:ins w:id="1576" w:author="Autor"/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:rsidR="00F24A5E" w:rsidRDefault="00F24A5E" w:rsidP="004F0CF8">
            <w:pPr>
              <w:jc w:val="both"/>
              <w:rPr>
                <w:ins w:id="1577" w:author="Autor"/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</w:tcPr>
          <w:p w:rsidR="00F24A5E" w:rsidRDefault="00F24A5E" w:rsidP="004F0CF8">
            <w:pPr>
              <w:jc w:val="both"/>
              <w:rPr>
                <w:ins w:id="1578" w:author="Autor"/>
                <w:i/>
              </w:rPr>
            </w:pPr>
          </w:p>
        </w:tc>
      </w:tr>
      <w:tr w:rsidR="00F24A5E" w:rsidTr="006B53CB">
        <w:trPr>
          <w:ins w:id="1579" w:author="Autor"/>
        </w:trPr>
        <w:tc>
          <w:tcPr>
            <w:tcW w:w="1456" w:type="pct"/>
          </w:tcPr>
          <w:p w:rsidR="00F24A5E" w:rsidRPr="0063168F" w:rsidRDefault="00F24A5E" w:rsidP="004F0CF8">
            <w:pPr>
              <w:jc w:val="both"/>
              <w:rPr>
                <w:ins w:id="1580" w:author="Autor"/>
              </w:rPr>
            </w:pPr>
            <w:ins w:id="1581" w:author="Autor">
              <w:r>
                <w:t>OP KŽP</w:t>
              </w:r>
            </w:ins>
          </w:p>
        </w:tc>
        <w:tc>
          <w:tcPr>
            <w:tcW w:w="886" w:type="pct"/>
            <w:shd w:val="clear" w:color="auto" w:fill="auto"/>
          </w:tcPr>
          <w:p w:rsidR="00F24A5E" w:rsidRDefault="00F24A5E" w:rsidP="004F0CF8">
            <w:pPr>
              <w:jc w:val="both"/>
              <w:rPr>
                <w:ins w:id="1582" w:author="Autor"/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:rsidR="00F24A5E" w:rsidRDefault="00F24A5E" w:rsidP="004F0CF8">
            <w:pPr>
              <w:jc w:val="both"/>
              <w:rPr>
                <w:ins w:id="1583" w:author="Autor"/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:rsidR="00F24A5E" w:rsidRDefault="00F24A5E" w:rsidP="004F0CF8">
            <w:pPr>
              <w:jc w:val="both"/>
              <w:rPr>
                <w:ins w:id="1584" w:author="Autor"/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</w:tcPr>
          <w:p w:rsidR="00F24A5E" w:rsidRDefault="00F24A5E" w:rsidP="004F0CF8">
            <w:pPr>
              <w:jc w:val="both"/>
              <w:rPr>
                <w:ins w:id="1585" w:author="Autor"/>
                <w:i/>
              </w:rPr>
            </w:pPr>
          </w:p>
        </w:tc>
      </w:tr>
      <w:tr w:rsidR="00F24A5E" w:rsidTr="006B53CB">
        <w:trPr>
          <w:ins w:id="1586" w:author="Autor"/>
        </w:trPr>
        <w:tc>
          <w:tcPr>
            <w:tcW w:w="1456" w:type="pct"/>
          </w:tcPr>
          <w:p w:rsidR="00F24A5E" w:rsidRDefault="00F24A5E" w:rsidP="004F0CF8">
            <w:pPr>
              <w:jc w:val="both"/>
              <w:rPr>
                <w:ins w:id="1587" w:author="Autor"/>
              </w:rPr>
            </w:pPr>
            <w:ins w:id="1588" w:author="Autor">
              <w:r>
                <w:t>OP TP</w:t>
              </w:r>
            </w:ins>
          </w:p>
        </w:tc>
        <w:tc>
          <w:tcPr>
            <w:tcW w:w="886" w:type="pct"/>
            <w:shd w:val="clear" w:color="auto" w:fill="auto"/>
          </w:tcPr>
          <w:p w:rsidR="00F24A5E" w:rsidRDefault="00F24A5E" w:rsidP="004F0CF8">
            <w:pPr>
              <w:jc w:val="both"/>
              <w:rPr>
                <w:ins w:id="1589" w:author="Autor"/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:rsidR="00F24A5E" w:rsidRDefault="00F24A5E" w:rsidP="004F0CF8">
            <w:pPr>
              <w:jc w:val="both"/>
              <w:rPr>
                <w:ins w:id="1590" w:author="Autor"/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:rsidR="00F24A5E" w:rsidRDefault="00F24A5E" w:rsidP="004F0CF8">
            <w:pPr>
              <w:jc w:val="both"/>
              <w:rPr>
                <w:ins w:id="1591" w:author="Autor"/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</w:tcPr>
          <w:p w:rsidR="00F24A5E" w:rsidRDefault="00F24A5E" w:rsidP="004F0CF8">
            <w:pPr>
              <w:jc w:val="both"/>
              <w:rPr>
                <w:ins w:id="1592" w:author="Autor"/>
                <w:i/>
              </w:rPr>
            </w:pPr>
          </w:p>
        </w:tc>
      </w:tr>
      <w:tr w:rsidR="00F24A5E" w:rsidTr="006B53CB">
        <w:trPr>
          <w:ins w:id="1593" w:author="Autor"/>
        </w:trPr>
        <w:tc>
          <w:tcPr>
            <w:tcW w:w="1456" w:type="pct"/>
          </w:tcPr>
          <w:p w:rsidR="00F24A5E" w:rsidRDefault="00F24A5E" w:rsidP="004F0CF8">
            <w:pPr>
              <w:jc w:val="both"/>
              <w:rPr>
                <w:ins w:id="1594" w:author="Autor"/>
              </w:rPr>
            </w:pPr>
            <w:ins w:id="1595" w:author="Autor">
              <w:r>
                <w:t>OP EVS</w:t>
              </w:r>
            </w:ins>
          </w:p>
        </w:tc>
        <w:tc>
          <w:tcPr>
            <w:tcW w:w="886" w:type="pct"/>
            <w:shd w:val="clear" w:color="auto" w:fill="auto"/>
          </w:tcPr>
          <w:p w:rsidR="00F24A5E" w:rsidRDefault="00F24A5E" w:rsidP="004F0CF8">
            <w:pPr>
              <w:jc w:val="both"/>
              <w:rPr>
                <w:ins w:id="1596" w:author="Autor"/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:rsidR="00F24A5E" w:rsidRDefault="00F24A5E" w:rsidP="004F0CF8">
            <w:pPr>
              <w:jc w:val="both"/>
              <w:rPr>
                <w:ins w:id="1597" w:author="Autor"/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:rsidR="00F24A5E" w:rsidRDefault="00F24A5E" w:rsidP="004F0CF8">
            <w:pPr>
              <w:jc w:val="both"/>
              <w:rPr>
                <w:ins w:id="1598" w:author="Autor"/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</w:tcPr>
          <w:p w:rsidR="00F24A5E" w:rsidRDefault="00F24A5E" w:rsidP="004F0CF8">
            <w:pPr>
              <w:jc w:val="both"/>
              <w:rPr>
                <w:ins w:id="1599" w:author="Autor"/>
                <w:i/>
              </w:rPr>
            </w:pPr>
          </w:p>
        </w:tc>
      </w:tr>
      <w:tr w:rsidR="00F24A5E" w:rsidTr="006B53CB">
        <w:trPr>
          <w:ins w:id="1600" w:author="Autor"/>
        </w:trPr>
        <w:tc>
          <w:tcPr>
            <w:tcW w:w="1456" w:type="pct"/>
          </w:tcPr>
          <w:p w:rsidR="00F24A5E" w:rsidRDefault="00F24A5E" w:rsidP="004F0CF8">
            <w:pPr>
              <w:jc w:val="both"/>
              <w:rPr>
                <w:ins w:id="1601" w:author="Autor"/>
              </w:rPr>
            </w:pPr>
            <w:ins w:id="1602" w:author="Autor">
              <w:r>
                <w:t>OP IROP</w:t>
              </w:r>
            </w:ins>
          </w:p>
        </w:tc>
        <w:tc>
          <w:tcPr>
            <w:tcW w:w="886" w:type="pct"/>
            <w:shd w:val="clear" w:color="auto" w:fill="auto"/>
          </w:tcPr>
          <w:p w:rsidR="00F24A5E" w:rsidRDefault="00F24A5E" w:rsidP="004F0CF8">
            <w:pPr>
              <w:jc w:val="both"/>
              <w:rPr>
                <w:ins w:id="1603" w:author="Autor"/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:rsidR="00F24A5E" w:rsidRDefault="00F24A5E" w:rsidP="004F0CF8">
            <w:pPr>
              <w:jc w:val="both"/>
              <w:rPr>
                <w:ins w:id="1604" w:author="Autor"/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:rsidR="00F24A5E" w:rsidRDefault="00F24A5E" w:rsidP="004F0CF8">
            <w:pPr>
              <w:jc w:val="both"/>
              <w:rPr>
                <w:ins w:id="1605" w:author="Autor"/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</w:tcPr>
          <w:p w:rsidR="00F24A5E" w:rsidRDefault="00F24A5E" w:rsidP="004F0CF8">
            <w:pPr>
              <w:jc w:val="both"/>
              <w:rPr>
                <w:ins w:id="1606" w:author="Autor"/>
                <w:i/>
              </w:rPr>
            </w:pPr>
          </w:p>
        </w:tc>
      </w:tr>
      <w:tr w:rsidR="00F24A5E" w:rsidTr="006B53CB">
        <w:trPr>
          <w:ins w:id="1607" w:author="Autor"/>
        </w:trPr>
        <w:tc>
          <w:tcPr>
            <w:tcW w:w="1456" w:type="pct"/>
          </w:tcPr>
          <w:p w:rsidR="00F24A5E" w:rsidRDefault="00F24A5E" w:rsidP="004F0CF8">
            <w:pPr>
              <w:jc w:val="both"/>
              <w:rPr>
                <w:ins w:id="1608" w:author="Autor"/>
              </w:rPr>
            </w:pPr>
            <w:ins w:id="1609" w:author="Autor">
              <w:r>
                <w:t>OP RH</w:t>
              </w:r>
            </w:ins>
          </w:p>
        </w:tc>
        <w:tc>
          <w:tcPr>
            <w:tcW w:w="886" w:type="pct"/>
            <w:shd w:val="clear" w:color="auto" w:fill="auto"/>
          </w:tcPr>
          <w:p w:rsidR="00F24A5E" w:rsidRDefault="00F24A5E" w:rsidP="004F0CF8">
            <w:pPr>
              <w:jc w:val="both"/>
              <w:rPr>
                <w:ins w:id="1610" w:author="Autor"/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:rsidR="00F24A5E" w:rsidRDefault="00F24A5E" w:rsidP="004F0CF8">
            <w:pPr>
              <w:jc w:val="both"/>
              <w:rPr>
                <w:ins w:id="1611" w:author="Autor"/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:rsidR="00F24A5E" w:rsidRDefault="00F24A5E" w:rsidP="004F0CF8">
            <w:pPr>
              <w:jc w:val="both"/>
              <w:rPr>
                <w:ins w:id="1612" w:author="Autor"/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</w:tcPr>
          <w:p w:rsidR="00F24A5E" w:rsidRDefault="00F24A5E" w:rsidP="004F0CF8">
            <w:pPr>
              <w:jc w:val="both"/>
              <w:rPr>
                <w:ins w:id="1613" w:author="Autor"/>
                <w:i/>
              </w:rPr>
            </w:pPr>
          </w:p>
        </w:tc>
      </w:tr>
      <w:tr w:rsidR="00F24A5E" w:rsidTr="006B53CB">
        <w:trPr>
          <w:ins w:id="1614" w:author="Autor"/>
        </w:trPr>
        <w:tc>
          <w:tcPr>
            <w:tcW w:w="1456" w:type="pct"/>
          </w:tcPr>
          <w:p w:rsidR="00F24A5E" w:rsidRPr="0063168F" w:rsidRDefault="00F24A5E" w:rsidP="004F0CF8">
            <w:pPr>
              <w:jc w:val="both"/>
              <w:rPr>
                <w:ins w:id="1615" w:author="Autor"/>
              </w:rPr>
            </w:pPr>
            <w:ins w:id="1616" w:author="Autor">
              <w:r w:rsidRPr="00F55A0F">
                <w:t>PCS</w:t>
              </w:r>
            </w:ins>
          </w:p>
        </w:tc>
        <w:tc>
          <w:tcPr>
            <w:tcW w:w="886" w:type="pct"/>
            <w:shd w:val="clear" w:color="auto" w:fill="auto"/>
          </w:tcPr>
          <w:p w:rsidR="00F24A5E" w:rsidRDefault="00F24A5E" w:rsidP="004F0CF8">
            <w:pPr>
              <w:jc w:val="both"/>
              <w:rPr>
                <w:ins w:id="1617" w:author="Autor"/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:rsidR="00F24A5E" w:rsidRDefault="00F24A5E" w:rsidP="004F0CF8">
            <w:pPr>
              <w:jc w:val="both"/>
              <w:rPr>
                <w:ins w:id="1618" w:author="Autor"/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:rsidR="00F24A5E" w:rsidRDefault="00F24A5E" w:rsidP="004F0CF8">
            <w:pPr>
              <w:jc w:val="both"/>
              <w:rPr>
                <w:ins w:id="1619" w:author="Autor"/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</w:tcPr>
          <w:p w:rsidR="00F24A5E" w:rsidRDefault="00F24A5E" w:rsidP="004F0CF8">
            <w:pPr>
              <w:jc w:val="both"/>
              <w:rPr>
                <w:ins w:id="1620" w:author="Autor"/>
                <w:i/>
              </w:rPr>
            </w:pPr>
          </w:p>
        </w:tc>
      </w:tr>
      <w:tr w:rsidR="00F24A5E" w:rsidTr="006B53CB">
        <w:trPr>
          <w:ins w:id="1621" w:author="Autor"/>
        </w:trPr>
        <w:tc>
          <w:tcPr>
            <w:tcW w:w="1456" w:type="pct"/>
            <w:shd w:val="clear" w:color="auto" w:fill="95B3D7" w:themeFill="accent1" w:themeFillTint="99"/>
          </w:tcPr>
          <w:p w:rsidR="00F24A5E" w:rsidRDefault="00F24A5E" w:rsidP="004F0CF8">
            <w:pPr>
              <w:jc w:val="both"/>
              <w:rPr>
                <w:ins w:id="1622" w:author="Autor"/>
                <w:i/>
              </w:rPr>
            </w:pPr>
            <w:ins w:id="1623" w:author="Autor">
              <w:r>
                <w:rPr>
                  <w:i/>
                </w:rPr>
                <w:t>Spolu</w:t>
              </w:r>
            </w:ins>
          </w:p>
        </w:tc>
        <w:tc>
          <w:tcPr>
            <w:tcW w:w="886" w:type="pct"/>
            <w:shd w:val="clear" w:color="auto" w:fill="95B3D7" w:themeFill="accent1" w:themeFillTint="99"/>
          </w:tcPr>
          <w:p w:rsidR="00F24A5E" w:rsidRDefault="00F24A5E" w:rsidP="004F0CF8">
            <w:pPr>
              <w:jc w:val="both"/>
              <w:rPr>
                <w:ins w:id="1624" w:author="Autor"/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</w:tcPr>
          <w:p w:rsidR="00F24A5E" w:rsidRDefault="00F24A5E" w:rsidP="004F0CF8">
            <w:pPr>
              <w:jc w:val="both"/>
              <w:rPr>
                <w:ins w:id="1625" w:author="Autor"/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</w:tcPr>
          <w:p w:rsidR="00F24A5E" w:rsidRDefault="00F24A5E" w:rsidP="004F0CF8">
            <w:pPr>
              <w:jc w:val="both"/>
              <w:rPr>
                <w:ins w:id="1626" w:author="Autor"/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</w:tcPr>
          <w:p w:rsidR="00F24A5E" w:rsidRDefault="00F24A5E" w:rsidP="004F0CF8">
            <w:pPr>
              <w:jc w:val="both"/>
              <w:rPr>
                <w:ins w:id="1627" w:author="Autor"/>
                <w:i/>
              </w:rPr>
            </w:pPr>
          </w:p>
        </w:tc>
      </w:tr>
      <w:tr w:rsidR="00AD11A2" w:rsidTr="006B53CB">
        <w:trPr>
          <w:ins w:id="1628" w:author="Autor"/>
        </w:trPr>
        <w:tc>
          <w:tcPr>
            <w:tcW w:w="1456" w:type="pct"/>
            <w:shd w:val="clear" w:color="auto" w:fill="95B3D7" w:themeFill="accent1" w:themeFillTint="99"/>
          </w:tcPr>
          <w:p w:rsidR="00AD11A2" w:rsidRPr="00AD11A2" w:rsidRDefault="00AD11A2" w:rsidP="004F0CF8">
            <w:pPr>
              <w:jc w:val="both"/>
              <w:rPr>
                <w:ins w:id="1629" w:author="Autor"/>
                <w:i/>
              </w:rPr>
            </w:pPr>
            <w:ins w:id="1630" w:author="Autor">
              <w:r w:rsidRPr="00AD11A2">
                <w:rPr>
                  <w:rStyle w:val="hps"/>
                  <w:i/>
                </w:rPr>
                <w:t>Spolu*</w:t>
              </w:r>
              <w:r w:rsidR="00B46EBA" w:rsidRPr="00AD11A2">
                <w:rPr>
                  <w:rStyle w:val="hps"/>
                  <w:i/>
                </w:rPr>
                <w:t>*</w:t>
              </w:r>
            </w:ins>
          </w:p>
        </w:tc>
        <w:tc>
          <w:tcPr>
            <w:tcW w:w="886" w:type="pct"/>
            <w:shd w:val="clear" w:color="auto" w:fill="95B3D7" w:themeFill="accent1" w:themeFillTint="99"/>
          </w:tcPr>
          <w:p w:rsidR="00AD11A2" w:rsidRDefault="00AD11A2" w:rsidP="004F0CF8">
            <w:pPr>
              <w:jc w:val="both"/>
              <w:rPr>
                <w:ins w:id="1631" w:author="Autor"/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</w:tcPr>
          <w:p w:rsidR="00AD11A2" w:rsidRDefault="00AD11A2" w:rsidP="004F0CF8">
            <w:pPr>
              <w:jc w:val="both"/>
              <w:rPr>
                <w:ins w:id="1632" w:author="Autor"/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</w:tcPr>
          <w:p w:rsidR="00AD11A2" w:rsidRDefault="00AD11A2" w:rsidP="004F0CF8">
            <w:pPr>
              <w:jc w:val="both"/>
              <w:rPr>
                <w:ins w:id="1633" w:author="Autor"/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</w:tcPr>
          <w:p w:rsidR="00AD11A2" w:rsidRDefault="00AD11A2" w:rsidP="004F0CF8">
            <w:pPr>
              <w:jc w:val="both"/>
              <w:rPr>
                <w:ins w:id="1634" w:author="Autor"/>
                <w:i/>
              </w:rPr>
            </w:pPr>
          </w:p>
        </w:tc>
      </w:tr>
    </w:tbl>
    <w:p w:rsidR="00B46EBA" w:rsidRPr="00B46EBA" w:rsidRDefault="00B46EBA" w:rsidP="00B46EBA">
      <w:pPr>
        <w:jc w:val="both"/>
        <w:rPr>
          <w:ins w:id="1635" w:author="Autor"/>
          <w:rStyle w:val="hps"/>
          <w:sz w:val="20"/>
          <w:szCs w:val="20"/>
        </w:rPr>
      </w:pPr>
      <w:ins w:id="1636" w:author="Autor">
        <w:r w:rsidRPr="00B46EBA">
          <w:rPr>
            <w:rStyle w:val="hps"/>
            <w:sz w:val="20"/>
            <w:szCs w:val="20"/>
          </w:rPr>
          <w:t>*PH – počiatočná hodnota – výsledná hodnota z predchádzajúceho obdobia, KH- konečná hodnota – výsledná hodnota za monitorované obdobie</w:t>
        </w:r>
      </w:ins>
    </w:p>
    <w:p w:rsidR="006B53CB" w:rsidRPr="00AD11A2" w:rsidDel="00081772" w:rsidRDefault="00B46EBA">
      <w:pPr>
        <w:jc w:val="both"/>
        <w:rPr>
          <w:ins w:id="1637" w:author="Autor"/>
          <w:del w:id="1638" w:author="Autor"/>
          <w:rStyle w:val="hps"/>
          <w:sz w:val="20"/>
          <w:szCs w:val="20"/>
        </w:rPr>
        <w:pPrChange w:id="1639" w:author="Autor">
          <w:pPr/>
        </w:pPrChange>
      </w:pPr>
      <w:ins w:id="1640" w:author="Autor">
        <w:r w:rsidRPr="00AD11A2">
          <w:rPr>
            <w:rStyle w:val="hps"/>
            <w:i/>
          </w:rPr>
          <w:t>**</w:t>
        </w:r>
        <w:r w:rsidR="00AD11A2">
          <w:rPr>
            <w:rStyle w:val="hps"/>
            <w:sz w:val="20"/>
            <w:szCs w:val="20"/>
          </w:rPr>
          <w:t xml:space="preserve"> </w:t>
        </w:r>
        <w:r w:rsidR="006B53CB" w:rsidRPr="00AD11A2">
          <w:rPr>
            <w:sz w:val="20"/>
            <w:szCs w:val="20"/>
          </w:rPr>
          <w:t>každý subjekt (záujemca o informácie) je započítaný iba 1-krát</w:t>
        </w:r>
        <w:r w:rsidR="00AD11A2">
          <w:rPr>
            <w:sz w:val="20"/>
            <w:szCs w:val="20"/>
          </w:rPr>
          <w:t>, tj. ak jeden subjekt má záujem o informácie z viacerých OP uvedenie sa iba 1-krát</w:t>
        </w:r>
        <w:r w:rsidR="0012414A">
          <w:rPr>
            <w:sz w:val="20"/>
            <w:szCs w:val="20"/>
          </w:rPr>
          <w:br/>
        </w:r>
        <w:r w:rsidR="0012414A" w:rsidRPr="003A2D92">
          <w:t>***</w:t>
        </w:r>
        <w:r w:rsidR="00AE6A1C">
          <w:t xml:space="preserve"> </w:t>
        </w:r>
        <w:del w:id="1641" w:author="Autor">
          <w:r w:rsidR="0012414A" w:rsidDel="003A2D92">
            <w:delText xml:space="preserve"> </w:delText>
          </w:r>
        </w:del>
        <w:r w:rsidR="0012414A" w:rsidRPr="0012414A">
          <w:rPr>
            <w:sz w:val="20"/>
            <w:szCs w:val="20"/>
          </w:rPr>
          <w:t>vyra</w:t>
        </w:r>
        <w:r w:rsidR="0012414A">
          <w:rPr>
            <w:sz w:val="20"/>
            <w:szCs w:val="20"/>
          </w:rPr>
          <w:t>denie</w:t>
        </w:r>
        <w:r w:rsidR="0012414A" w:rsidRPr="0012414A">
          <w:rPr>
            <w:sz w:val="20"/>
            <w:szCs w:val="20"/>
          </w:rPr>
          <w:t xml:space="preserve"> z databázy </w:t>
        </w:r>
        <w:r w:rsidR="0012414A">
          <w:rPr>
            <w:sz w:val="20"/>
            <w:szCs w:val="20"/>
          </w:rPr>
          <w:t xml:space="preserve">IPC uskutoční na základe žiadosti </w:t>
        </w:r>
        <w:r w:rsidR="00081772">
          <w:rPr>
            <w:sz w:val="20"/>
            <w:szCs w:val="20"/>
          </w:rPr>
          <w:t xml:space="preserve">o vyradenie </w:t>
        </w:r>
        <w:r w:rsidR="0012414A">
          <w:rPr>
            <w:sz w:val="20"/>
            <w:szCs w:val="20"/>
          </w:rPr>
          <w:t>od konkrétneho</w:t>
        </w:r>
        <w:r w:rsidR="00081772">
          <w:rPr>
            <w:sz w:val="20"/>
            <w:szCs w:val="20"/>
          </w:rPr>
          <w:t xml:space="preserve"> subjektu uvedeného v databáze, resp. na základe zistenia ukončenia činnosti (zániku) konkrétneho subjektu (uvedené</w:t>
        </w:r>
        <w:del w:id="1642" w:author="Autor">
          <w:r w:rsidR="00081772" w:rsidDel="00CE0CCF">
            <w:rPr>
              <w:sz w:val="20"/>
              <w:szCs w:val="20"/>
            </w:rPr>
            <w:delText>ho</w:delText>
          </w:r>
        </w:del>
        <w:r w:rsidR="00CE0CCF">
          <w:rPr>
            <w:sz w:val="20"/>
            <w:szCs w:val="20"/>
          </w:rPr>
          <w:t xml:space="preserve"> v rámci</w:t>
        </w:r>
        <w:r w:rsidR="00081772">
          <w:rPr>
            <w:sz w:val="20"/>
            <w:szCs w:val="20"/>
          </w:rPr>
          <w:t xml:space="preserve"> </w:t>
        </w:r>
        <w:del w:id="1643" w:author="Autor">
          <w:r w:rsidR="00081772" w:rsidDel="00CE0CCF">
            <w:rPr>
              <w:sz w:val="20"/>
              <w:szCs w:val="20"/>
            </w:rPr>
            <w:delText>v predmetnom</w:delText>
          </w:r>
        </w:del>
        <w:r w:rsidR="00CE0CCF">
          <w:rPr>
            <w:sz w:val="20"/>
            <w:szCs w:val="20"/>
          </w:rPr>
          <w:t>predmetného</w:t>
        </w:r>
        <w:r w:rsidR="00081772">
          <w:rPr>
            <w:sz w:val="20"/>
            <w:szCs w:val="20"/>
          </w:rPr>
          <w:t xml:space="preserve"> registr</w:t>
        </w:r>
        <w:r w:rsidR="00CE0CCF">
          <w:rPr>
            <w:sz w:val="20"/>
            <w:szCs w:val="20"/>
          </w:rPr>
          <w:t>a</w:t>
        </w:r>
        <w:del w:id="1644" w:author="Autor">
          <w:r w:rsidR="00081772" w:rsidDel="00CE0CCF">
            <w:rPr>
              <w:sz w:val="20"/>
              <w:szCs w:val="20"/>
            </w:rPr>
            <w:delText>i</w:delText>
          </w:r>
        </w:del>
        <w:r w:rsidR="00081772">
          <w:rPr>
            <w:sz w:val="20"/>
            <w:szCs w:val="20"/>
          </w:rPr>
          <w:t xml:space="preserve"> organizácií)</w:t>
        </w:r>
      </w:ins>
    </w:p>
    <w:p w:rsidR="00F55A0F" w:rsidDel="003A2D92" w:rsidRDefault="00F55A0F" w:rsidP="00F55A0F">
      <w:pPr>
        <w:rPr>
          <w:del w:id="1645" w:author="Autor"/>
          <w:rStyle w:val="hps"/>
          <w:sz w:val="20"/>
          <w:szCs w:val="20"/>
        </w:rPr>
      </w:pPr>
    </w:p>
    <w:p w:rsidR="003A2D92" w:rsidRPr="00F55A0F" w:rsidRDefault="003A2D92" w:rsidP="00F55A0F">
      <w:pPr>
        <w:rPr>
          <w:ins w:id="1646" w:author="Autor"/>
          <w:rStyle w:val="hps"/>
          <w:sz w:val="20"/>
          <w:szCs w:val="20"/>
        </w:rPr>
      </w:pPr>
    </w:p>
    <w:p w:rsidR="00C15361" w:rsidRDefault="006E6852" w:rsidP="00C15361">
      <w:pPr>
        <w:pStyle w:val="MPCKO2"/>
        <w:numPr>
          <w:ilvl w:val="2"/>
          <w:numId w:val="2"/>
        </w:numPr>
        <w:rPr>
          <w:rStyle w:val="hps"/>
        </w:rPr>
      </w:pPr>
      <w:bookmarkStart w:id="1647" w:name="_Toc486832239"/>
      <w:moveToRangeStart w:id="1648" w:author="Autor" w:name="move478042595"/>
      <w:moveTo w:id="1649" w:author="Autor">
        <w:r w:rsidRPr="00C15361">
          <w:rPr>
            <w:rStyle w:val="hps"/>
          </w:rPr>
          <w:t>Hromadn</w:t>
        </w:r>
        <w:r w:rsidR="00B5711D" w:rsidRPr="00C15361">
          <w:rPr>
            <w:rStyle w:val="hps"/>
          </w:rPr>
          <w:t>e šírené informácie</w:t>
        </w:r>
        <w:bookmarkEnd w:id="1647"/>
        <w:r w:rsidRPr="00C15361">
          <w:rPr>
            <w:rStyle w:val="hps"/>
          </w:rPr>
          <w:t xml:space="preserve"> </w:t>
        </w:r>
      </w:moveTo>
    </w:p>
    <w:moveToRangeEnd w:id="1648"/>
    <w:p w:rsidR="00B46EBA" w:rsidRDefault="00B46EBA" w:rsidP="00B46EBA">
      <w:pPr>
        <w:jc w:val="both"/>
        <w:rPr>
          <w:ins w:id="1650" w:author="Autor"/>
          <w:i/>
          <w:color w:val="365F91" w:themeColor="accent1" w:themeShade="BF"/>
        </w:rPr>
      </w:pPr>
    </w:p>
    <w:p w:rsidR="00B46EBA" w:rsidRDefault="00B46EBA" w:rsidP="00B46EBA">
      <w:pPr>
        <w:jc w:val="both"/>
        <w:rPr>
          <w:ins w:id="1651" w:author="Autor"/>
          <w:i/>
          <w:color w:val="365F91" w:themeColor="accent1" w:themeShade="BF"/>
        </w:rPr>
      </w:pPr>
      <w:ins w:id="1652" w:author="Autor">
        <w:r w:rsidRPr="00B46EBA">
          <w:rPr>
            <w:i/>
            <w:color w:val="365F91" w:themeColor="accent1" w:themeShade="BF"/>
          </w:rPr>
          <w:t>[tabuľku nižšie vypĺňa IPC na základe údajov uvedených v databáze na hárku „Hromadne šírené informácie IPC pre EŠIF</w:t>
        </w:r>
        <w:r>
          <w:rPr>
            <w:i/>
            <w:color w:val="365F91" w:themeColor="accent1" w:themeShade="BF"/>
          </w:rPr>
          <w:t>“</w:t>
        </w:r>
        <w:r w:rsidRPr="00B46EBA">
          <w:rPr>
            <w:i/>
            <w:color w:val="365F91" w:themeColor="accent1" w:themeShade="BF"/>
          </w:rPr>
          <w:t>]</w:t>
        </w:r>
      </w:ins>
    </w:p>
    <w:p w:rsidR="00B46EBA" w:rsidRPr="00B46EBA" w:rsidRDefault="00B46EBA" w:rsidP="00B46EBA">
      <w:pPr>
        <w:jc w:val="both"/>
        <w:rPr>
          <w:ins w:id="1653" w:author="Autor"/>
          <w:rStyle w:val="hps"/>
          <w:i/>
          <w:color w:val="365F91" w:themeColor="accent1" w:themeShade="BF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90"/>
        <w:gridCol w:w="6748"/>
        <w:gridCol w:w="1950"/>
      </w:tblGrid>
      <w:tr w:rsidR="00AD11A2" w:rsidTr="00AD11A2">
        <w:trPr>
          <w:ins w:id="1654" w:author="Autor"/>
        </w:trPr>
        <w:tc>
          <w:tcPr>
            <w:tcW w:w="590" w:type="dxa"/>
          </w:tcPr>
          <w:p w:rsidR="00AD11A2" w:rsidRPr="00AD11A2" w:rsidRDefault="00AD11A2" w:rsidP="00AD11A2">
            <w:pPr>
              <w:jc w:val="center"/>
              <w:rPr>
                <w:ins w:id="1655" w:author="Autor"/>
                <w:rStyle w:val="hps"/>
                <w:b/>
                <w:i/>
              </w:rPr>
            </w:pPr>
            <w:ins w:id="1656" w:author="Autor">
              <w:r>
                <w:rPr>
                  <w:rStyle w:val="hps"/>
                  <w:b/>
                  <w:i/>
                </w:rPr>
                <w:t>P.č.</w:t>
              </w:r>
            </w:ins>
          </w:p>
        </w:tc>
        <w:tc>
          <w:tcPr>
            <w:tcW w:w="6748" w:type="dxa"/>
          </w:tcPr>
          <w:p w:rsidR="00AD11A2" w:rsidRPr="00AD11A2" w:rsidRDefault="00AD11A2" w:rsidP="00AD11A2">
            <w:pPr>
              <w:jc w:val="center"/>
              <w:rPr>
                <w:ins w:id="1657" w:author="Autor"/>
                <w:rStyle w:val="hps"/>
                <w:b/>
                <w:i/>
              </w:rPr>
            </w:pPr>
            <w:ins w:id="1658" w:author="Autor">
              <w:r w:rsidRPr="00AD11A2">
                <w:rPr>
                  <w:rStyle w:val="hps"/>
                  <w:b/>
                  <w:i/>
                </w:rPr>
                <w:t>Téma hromadného e</w:t>
              </w:r>
              <w:r w:rsidR="00081772">
                <w:rPr>
                  <w:rStyle w:val="hps"/>
                  <w:b/>
                  <w:i/>
                </w:rPr>
                <w:t>-</w:t>
              </w:r>
              <w:r w:rsidRPr="00AD11A2">
                <w:rPr>
                  <w:rStyle w:val="hps"/>
                  <w:b/>
                  <w:i/>
                </w:rPr>
                <w:t>mailu</w:t>
              </w:r>
            </w:ins>
          </w:p>
        </w:tc>
        <w:tc>
          <w:tcPr>
            <w:tcW w:w="1950" w:type="dxa"/>
            <w:shd w:val="clear" w:color="auto" w:fill="95B3D7" w:themeFill="accent1" w:themeFillTint="99"/>
          </w:tcPr>
          <w:p w:rsidR="00AD11A2" w:rsidRPr="00AD11A2" w:rsidRDefault="00AD11A2" w:rsidP="00AD11A2">
            <w:pPr>
              <w:jc w:val="center"/>
              <w:rPr>
                <w:ins w:id="1659" w:author="Autor"/>
                <w:rStyle w:val="hps"/>
                <w:b/>
                <w:i/>
              </w:rPr>
            </w:pPr>
            <w:ins w:id="1660" w:author="Autor">
              <w:r w:rsidRPr="00AD11A2">
                <w:rPr>
                  <w:rStyle w:val="hps"/>
                  <w:b/>
                  <w:i/>
                </w:rPr>
                <w:t>Počet oslovených subjektov</w:t>
              </w:r>
            </w:ins>
          </w:p>
        </w:tc>
      </w:tr>
      <w:tr w:rsidR="00AD11A2" w:rsidTr="00AD11A2">
        <w:trPr>
          <w:ins w:id="1661" w:author="Autor"/>
        </w:trPr>
        <w:tc>
          <w:tcPr>
            <w:tcW w:w="590" w:type="dxa"/>
          </w:tcPr>
          <w:p w:rsidR="00AD11A2" w:rsidRDefault="00AD11A2" w:rsidP="00AD11A2">
            <w:pPr>
              <w:rPr>
                <w:ins w:id="1662" w:author="Autor"/>
                <w:rStyle w:val="hps"/>
              </w:rPr>
            </w:pPr>
            <w:ins w:id="1663" w:author="Autor">
              <w:r>
                <w:rPr>
                  <w:rStyle w:val="hps"/>
                </w:rPr>
                <w:t>1.</w:t>
              </w:r>
            </w:ins>
          </w:p>
        </w:tc>
        <w:tc>
          <w:tcPr>
            <w:tcW w:w="6748" w:type="dxa"/>
          </w:tcPr>
          <w:p w:rsidR="00AD11A2" w:rsidRDefault="00AD11A2" w:rsidP="00AD11A2">
            <w:pPr>
              <w:pStyle w:val="MPCKO2"/>
              <w:spacing w:before="0"/>
              <w:rPr>
                <w:ins w:id="1664" w:author="Autor"/>
                <w:rStyle w:val="hps"/>
              </w:rPr>
            </w:pPr>
          </w:p>
        </w:tc>
        <w:tc>
          <w:tcPr>
            <w:tcW w:w="1950" w:type="dxa"/>
            <w:shd w:val="clear" w:color="auto" w:fill="95B3D7" w:themeFill="accent1" w:themeFillTint="99"/>
          </w:tcPr>
          <w:p w:rsidR="00AD11A2" w:rsidRDefault="00AD11A2" w:rsidP="00AD11A2">
            <w:pPr>
              <w:pStyle w:val="MPCKO2"/>
              <w:spacing w:before="0"/>
              <w:rPr>
                <w:ins w:id="1665" w:author="Autor"/>
                <w:rStyle w:val="hps"/>
              </w:rPr>
            </w:pPr>
          </w:p>
        </w:tc>
      </w:tr>
      <w:tr w:rsidR="00AD11A2" w:rsidTr="00AD11A2">
        <w:trPr>
          <w:ins w:id="1666" w:author="Autor"/>
        </w:trPr>
        <w:tc>
          <w:tcPr>
            <w:tcW w:w="590" w:type="dxa"/>
          </w:tcPr>
          <w:p w:rsidR="00AD11A2" w:rsidRDefault="00AD11A2" w:rsidP="00AD11A2">
            <w:pPr>
              <w:rPr>
                <w:ins w:id="1667" w:author="Autor"/>
                <w:rStyle w:val="hps"/>
              </w:rPr>
            </w:pPr>
            <w:ins w:id="1668" w:author="Autor">
              <w:r>
                <w:rPr>
                  <w:rStyle w:val="hps"/>
                </w:rPr>
                <w:t>2.</w:t>
              </w:r>
            </w:ins>
          </w:p>
        </w:tc>
        <w:tc>
          <w:tcPr>
            <w:tcW w:w="6748" w:type="dxa"/>
          </w:tcPr>
          <w:p w:rsidR="00AD11A2" w:rsidRDefault="00AD11A2" w:rsidP="00AD11A2">
            <w:pPr>
              <w:pStyle w:val="MPCKO2"/>
              <w:spacing w:before="0"/>
              <w:rPr>
                <w:ins w:id="1669" w:author="Autor"/>
                <w:rStyle w:val="hps"/>
              </w:rPr>
            </w:pPr>
          </w:p>
        </w:tc>
        <w:tc>
          <w:tcPr>
            <w:tcW w:w="1950" w:type="dxa"/>
            <w:shd w:val="clear" w:color="auto" w:fill="95B3D7" w:themeFill="accent1" w:themeFillTint="99"/>
          </w:tcPr>
          <w:p w:rsidR="00AD11A2" w:rsidRDefault="00AD11A2" w:rsidP="00AD11A2">
            <w:pPr>
              <w:pStyle w:val="MPCKO2"/>
              <w:spacing w:before="0"/>
              <w:rPr>
                <w:ins w:id="1670" w:author="Autor"/>
                <w:rStyle w:val="hps"/>
              </w:rPr>
            </w:pPr>
          </w:p>
        </w:tc>
      </w:tr>
      <w:tr w:rsidR="00AD11A2" w:rsidTr="00AD11A2">
        <w:trPr>
          <w:ins w:id="1671" w:author="Autor"/>
        </w:trPr>
        <w:tc>
          <w:tcPr>
            <w:tcW w:w="590" w:type="dxa"/>
          </w:tcPr>
          <w:p w:rsidR="00AD11A2" w:rsidRDefault="00AD11A2" w:rsidP="00AD11A2">
            <w:pPr>
              <w:rPr>
                <w:ins w:id="1672" w:author="Autor"/>
                <w:rStyle w:val="hps"/>
              </w:rPr>
            </w:pPr>
            <w:ins w:id="1673" w:author="Autor">
              <w:r>
                <w:rPr>
                  <w:rStyle w:val="hps"/>
                </w:rPr>
                <w:t>x</w:t>
              </w:r>
            </w:ins>
          </w:p>
        </w:tc>
        <w:tc>
          <w:tcPr>
            <w:tcW w:w="6748" w:type="dxa"/>
          </w:tcPr>
          <w:p w:rsidR="00AD11A2" w:rsidRDefault="00AD11A2" w:rsidP="00AD11A2">
            <w:pPr>
              <w:pStyle w:val="MPCKO2"/>
              <w:spacing w:before="0"/>
              <w:rPr>
                <w:ins w:id="1674" w:author="Autor"/>
                <w:rStyle w:val="hps"/>
              </w:rPr>
            </w:pPr>
          </w:p>
        </w:tc>
        <w:tc>
          <w:tcPr>
            <w:tcW w:w="1950" w:type="dxa"/>
            <w:shd w:val="clear" w:color="auto" w:fill="95B3D7" w:themeFill="accent1" w:themeFillTint="99"/>
          </w:tcPr>
          <w:p w:rsidR="00AD11A2" w:rsidRDefault="00AD11A2" w:rsidP="00AD11A2">
            <w:pPr>
              <w:pStyle w:val="MPCKO2"/>
              <w:spacing w:before="0"/>
              <w:rPr>
                <w:ins w:id="1675" w:author="Autor"/>
                <w:rStyle w:val="hps"/>
              </w:rPr>
            </w:pPr>
          </w:p>
        </w:tc>
      </w:tr>
      <w:tr w:rsidR="00AD11A2" w:rsidTr="00AD11A2">
        <w:trPr>
          <w:ins w:id="1676" w:author="Autor"/>
        </w:trPr>
        <w:tc>
          <w:tcPr>
            <w:tcW w:w="590" w:type="dxa"/>
          </w:tcPr>
          <w:p w:rsidR="00AD11A2" w:rsidRDefault="00AD11A2" w:rsidP="00AD11A2">
            <w:pPr>
              <w:rPr>
                <w:ins w:id="1677" w:author="Autor"/>
                <w:rStyle w:val="hps"/>
              </w:rPr>
            </w:pPr>
            <w:ins w:id="1678" w:author="Autor">
              <w:r>
                <w:rPr>
                  <w:rStyle w:val="hps"/>
                </w:rPr>
                <w:t>xx</w:t>
              </w:r>
            </w:ins>
          </w:p>
        </w:tc>
        <w:tc>
          <w:tcPr>
            <w:tcW w:w="6748" w:type="dxa"/>
          </w:tcPr>
          <w:p w:rsidR="00AD11A2" w:rsidRDefault="00AD11A2" w:rsidP="004F0CF8">
            <w:pPr>
              <w:pStyle w:val="MPCKO2"/>
              <w:spacing w:before="0"/>
              <w:rPr>
                <w:ins w:id="1679" w:author="Autor"/>
                <w:rStyle w:val="hps"/>
              </w:rPr>
            </w:pPr>
          </w:p>
        </w:tc>
        <w:tc>
          <w:tcPr>
            <w:tcW w:w="1950" w:type="dxa"/>
            <w:shd w:val="clear" w:color="auto" w:fill="95B3D7" w:themeFill="accent1" w:themeFillTint="99"/>
          </w:tcPr>
          <w:p w:rsidR="00AD11A2" w:rsidRDefault="00AD11A2" w:rsidP="004F0CF8">
            <w:pPr>
              <w:pStyle w:val="MPCKO2"/>
              <w:spacing w:before="0"/>
              <w:rPr>
                <w:ins w:id="1680" w:author="Autor"/>
                <w:rStyle w:val="hps"/>
              </w:rPr>
            </w:pPr>
          </w:p>
        </w:tc>
      </w:tr>
    </w:tbl>
    <w:p w:rsidR="006E6852" w:rsidRPr="00AD11A2" w:rsidRDefault="006E6852" w:rsidP="00AD11A2">
      <w:pPr>
        <w:jc w:val="both"/>
        <w:rPr>
          <w:ins w:id="1681" w:author="Autor"/>
          <w:i/>
        </w:rPr>
      </w:pPr>
    </w:p>
    <w:p w:rsidR="009C45AF" w:rsidRPr="00C15361" w:rsidRDefault="00634156" w:rsidP="00C15361">
      <w:pPr>
        <w:pStyle w:val="MPCKO2"/>
        <w:numPr>
          <w:ilvl w:val="1"/>
          <w:numId w:val="2"/>
        </w:numPr>
        <w:ind w:left="0" w:firstLine="0"/>
        <w:rPr>
          <w:ins w:id="1682" w:author="Autor"/>
          <w:rStyle w:val="hps"/>
        </w:rPr>
      </w:pPr>
      <w:bookmarkStart w:id="1683" w:name="_Toc486832240"/>
      <w:r w:rsidRPr="00C15361">
        <w:rPr>
          <w:rStyle w:val="hps"/>
        </w:rPr>
        <w:t>Analytické výstupy</w:t>
      </w:r>
      <w:bookmarkEnd w:id="1683"/>
    </w:p>
    <w:p w:rsidR="00B46EBA" w:rsidRPr="00452FBD" w:rsidRDefault="00B46EBA">
      <w:pPr>
        <w:jc w:val="both"/>
        <w:rPr>
          <w:i/>
          <w:rPrChange w:id="1684" w:author="Autor">
            <w:rPr>
              <w:rStyle w:val="hps"/>
            </w:rPr>
          </w:rPrChange>
        </w:rPr>
        <w:pPrChange w:id="1685" w:author="Autor">
          <w:pPr>
            <w:pStyle w:val="MPCKO2"/>
            <w:numPr>
              <w:ilvl w:val="1"/>
              <w:numId w:val="2"/>
            </w:numPr>
            <w:ind w:left="5606" w:hanging="360"/>
          </w:pPr>
        </w:pPrChange>
      </w:pPr>
    </w:p>
    <w:p w:rsidR="00A15ADF" w:rsidRPr="00B46EBA" w:rsidRDefault="00C43DB8">
      <w:pPr>
        <w:jc w:val="both"/>
        <w:rPr>
          <w:i/>
        </w:rPr>
        <w:pPrChange w:id="1686" w:author="Autor">
          <w:pPr>
            <w:pStyle w:val="Odsekzoznamu"/>
            <w:jc w:val="both"/>
          </w:pPr>
        </w:pPrChange>
      </w:pPr>
      <w:r w:rsidRPr="00B46EBA">
        <w:rPr>
          <w:i/>
        </w:rPr>
        <w:t>[</w:t>
      </w:r>
      <w:r w:rsidR="00634156" w:rsidRPr="00B46EBA">
        <w:rPr>
          <w:i/>
        </w:rPr>
        <w:t>Analýzy územia, subjektov, stavu, p</w:t>
      </w:r>
      <w:r w:rsidR="009C45AF" w:rsidRPr="00B46EBA">
        <w:rPr>
          <w:i/>
        </w:rPr>
        <w:t xml:space="preserve">rieskumy, dotazníky, riadené rozhovory a pod. </w:t>
      </w:r>
      <w:r w:rsidR="00634156" w:rsidRPr="00B46EBA">
        <w:rPr>
          <w:i/>
        </w:rPr>
        <w:t>I</w:t>
      </w:r>
      <w:r w:rsidR="009C45AF" w:rsidRPr="00B46EBA">
        <w:rPr>
          <w:i/>
        </w:rPr>
        <w:t>nformáci</w:t>
      </w:r>
      <w:r w:rsidR="00634156" w:rsidRPr="00B46EBA">
        <w:rPr>
          <w:i/>
        </w:rPr>
        <w:t>e</w:t>
      </w:r>
      <w:r w:rsidR="009C45AF" w:rsidRPr="00B46EBA">
        <w:rPr>
          <w:i/>
        </w:rPr>
        <w:t xml:space="preserve"> o vykonaných </w:t>
      </w:r>
      <w:r w:rsidR="00634156" w:rsidRPr="00B46EBA">
        <w:rPr>
          <w:i/>
        </w:rPr>
        <w:t>analýzach</w:t>
      </w:r>
      <w:r w:rsidR="009C45AF" w:rsidRPr="00B46EBA">
        <w:rPr>
          <w:i/>
        </w:rPr>
        <w:t xml:space="preserve"> medzi žiadateľmi, prijímateľmi, verejnosťou, ich forma, poče</w:t>
      </w:r>
      <w:r w:rsidR="00B5711D" w:rsidRPr="00B46EBA">
        <w:rPr>
          <w:i/>
        </w:rPr>
        <w:t>t</w:t>
      </w:r>
      <w:r w:rsidR="009C45AF" w:rsidRPr="00B46EBA">
        <w:rPr>
          <w:i/>
        </w:rPr>
        <w:t xml:space="preserve"> </w:t>
      </w:r>
      <w:r w:rsidR="009C45AF" w:rsidRPr="00B46EBA">
        <w:rPr>
          <w:i/>
        </w:rPr>
        <w:lastRenderedPageBreak/>
        <w:t>oslovených subjektov, výsledky, či to bola iniciatíva IPC, alebo RO/CKO/....</w:t>
      </w:r>
      <w:r w:rsidR="00B5711D" w:rsidRPr="00B46EBA">
        <w:rPr>
          <w:i/>
        </w:rPr>
        <w:t>)</w:t>
      </w:r>
      <w:r w:rsidR="00310C0E" w:rsidRPr="00B46EBA">
        <w:rPr>
          <w:i/>
        </w:rPr>
        <w:t>.</w:t>
      </w:r>
      <w:r w:rsidR="009C45AF" w:rsidRPr="00B46EBA">
        <w:rPr>
          <w:i/>
        </w:rPr>
        <w:t xml:space="preserve"> Je vhodné pridať ako prílohu aj výstup z </w:t>
      </w:r>
      <w:r w:rsidR="00634156" w:rsidRPr="00B46EBA">
        <w:rPr>
          <w:i/>
        </w:rPr>
        <w:t>analýzy</w:t>
      </w:r>
      <w:r w:rsidR="009C45AF" w:rsidRPr="00B46EBA">
        <w:rPr>
          <w:i/>
        </w:rPr>
        <w:t>.</w:t>
      </w:r>
      <w:r w:rsidR="00B5711D" w:rsidRPr="00B46EBA">
        <w:rPr>
          <w:i/>
        </w:rPr>
        <w:t xml:space="preserve"> Ak sa neuskutočnil</w:t>
      </w:r>
      <w:r w:rsidR="00634156" w:rsidRPr="00B46EBA">
        <w:rPr>
          <w:i/>
        </w:rPr>
        <w:t>a</w:t>
      </w:r>
      <w:r w:rsidR="00B5711D" w:rsidRPr="00B46EBA">
        <w:rPr>
          <w:i/>
        </w:rPr>
        <w:t xml:space="preserve"> žiadn</w:t>
      </w:r>
      <w:r w:rsidR="00634156" w:rsidRPr="00B46EBA">
        <w:rPr>
          <w:i/>
        </w:rPr>
        <w:t>a</w:t>
      </w:r>
      <w:r w:rsidR="00B5711D" w:rsidRPr="00B46EBA">
        <w:rPr>
          <w:i/>
        </w:rPr>
        <w:t xml:space="preserve"> </w:t>
      </w:r>
      <w:r w:rsidR="00634156" w:rsidRPr="00B46EBA">
        <w:rPr>
          <w:i/>
        </w:rPr>
        <w:t>analýza</w:t>
      </w:r>
      <w:r w:rsidR="00B5711D" w:rsidRPr="00B46EBA">
        <w:rPr>
          <w:i/>
        </w:rPr>
        <w:t>, odstráni sa kapitola</w:t>
      </w:r>
      <w:r w:rsidRPr="00B46EBA">
        <w:rPr>
          <w:i/>
        </w:rPr>
        <w:t>]</w:t>
      </w:r>
    </w:p>
    <w:p w:rsidR="00B46EBA" w:rsidRDefault="0075737C" w:rsidP="00E36DA7">
      <w:pPr>
        <w:pStyle w:val="MPCKO2"/>
        <w:numPr>
          <w:ilvl w:val="1"/>
          <w:numId w:val="2"/>
        </w:numPr>
        <w:ind w:left="0" w:firstLine="0"/>
        <w:rPr>
          <w:rStyle w:val="hps"/>
        </w:rPr>
      </w:pPr>
      <w:bookmarkStart w:id="1687" w:name="_Toc486832241"/>
      <w:r>
        <w:rPr>
          <w:rStyle w:val="hps"/>
        </w:rPr>
        <w:t>Iné</w:t>
      </w:r>
      <w:bookmarkEnd w:id="1687"/>
    </w:p>
    <w:p w:rsidR="009C3CF8" w:rsidRPr="00C43DB8" w:rsidRDefault="00C43DB8" w:rsidP="00B5711D">
      <w:pPr>
        <w:pStyle w:val="Odsekzoznamu"/>
        <w:ind w:left="567"/>
        <w:jc w:val="both"/>
        <w:rPr>
          <w:del w:id="1688" w:author="Autor"/>
          <w:i/>
        </w:rPr>
      </w:pPr>
      <w:del w:id="1689" w:author="Autor">
        <w:r w:rsidRPr="00C43DB8">
          <w:rPr>
            <w:i/>
          </w:rPr>
          <w:delText>[</w:delText>
        </w:r>
        <w:r w:rsidR="009C3CF8" w:rsidRPr="00C43DB8">
          <w:rPr>
            <w:i/>
          </w:rPr>
          <w:delText>napr. účasť na regionálnych výstavách, vydanie tlačových správ</w:delText>
        </w:r>
        <w:r w:rsidR="00F30011" w:rsidRPr="00C43DB8">
          <w:rPr>
            <w:i/>
          </w:rPr>
          <w:delText xml:space="preserve">, príprava informačných materiálov, letákov, brožúr </w:delText>
        </w:r>
        <w:r w:rsidR="00AF1283">
          <w:rPr>
            <w:i/>
          </w:rPr>
          <w:delText>príkladov dobrej praxe</w:delText>
        </w:r>
        <w:r w:rsidR="00F30011" w:rsidRPr="00C43DB8">
          <w:rPr>
            <w:i/>
          </w:rPr>
          <w:delText xml:space="preserve">, aké eventy </w:delText>
        </w:r>
        <w:r w:rsidR="00E9235E" w:rsidRPr="00C43DB8">
          <w:rPr>
            <w:i/>
          </w:rPr>
          <w:delText xml:space="preserve">sa </w:delText>
        </w:r>
        <w:r w:rsidR="00F30011" w:rsidRPr="00C43DB8">
          <w:rPr>
            <w:i/>
          </w:rPr>
          <w:delText>zorganizovali</w:delText>
        </w:r>
        <w:r w:rsidR="009C3CF8" w:rsidRPr="00C43DB8">
          <w:rPr>
            <w:i/>
          </w:rPr>
          <w:delText>...</w:delText>
        </w:r>
        <w:r w:rsidRPr="00C43DB8">
          <w:rPr>
            <w:i/>
          </w:rPr>
          <w:delText>]</w:delText>
        </w:r>
      </w:del>
    </w:p>
    <w:p w:rsidR="00B46EBA" w:rsidRDefault="00B46EBA" w:rsidP="00B46EBA">
      <w:pPr>
        <w:jc w:val="both"/>
        <w:rPr>
          <w:ins w:id="1690" w:author="Autor"/>
          <w:i/>
          <w:color w:val="365F91" w:themeColor="accent1" w:themeShade="BF"/>
        </w:rPr>
      </w:pPr>
    </w:p>
    <w:p w:rsidR="00E36DA7" w:rsidRDefault="00B46EBA" w:rsidP="00B46EBA">
      <w:pPr>
        <w:jc w:val="both"/>
        <w:rPr>
          <w:ins w:id="1691" w:author="Autor"/>
          <w:i/>
          <w:color w:val="365F91" w:themeColor="accent1" w:themeShade="BF"/>
        </w:rPr>
      </w:pPr>
      <w:ins w:id="1692" w:author="Autor">
        <w:r w:rsidRPr="00B46EBA">
          <w:rPr>
            <w:i/>
            <w:color w:val="365F91" w:themeColor="accent1" w:themeShade="BF"/>
          </w:rPr>
          <w:t>[tabuľku nižšie vypĺňa IPC na základe údajov uvedených</w:t>
        </w:r>
        <w:r>
          <w:rPr>
            <w:i/>
            <w:color w:val="365F91" w:themeColor="accent1" w:themeShade="BF"/>
          </w:rPr>
          <w:t xml:space="preserve"> na </w:t>
        </w:r>
        <w:r w:rsidR="00E97CD0">
          <w:fldChar w:fldCharType="begin"/>
        </w:r>
        <w:r w:rsidR="00E97CD0">
          <w:instrText xml:space="preserve"> HYPERLINK "http://www.itms2014.sk" </w:instrText>
        </w:r>
        <w:r w:rsidR="00E97CD0">
          <w:fldChar w:fldCharType="separate"/>
        </w:r>
        <w:r w:rsidRPr="00B66582">
          <w:rPr>
            <w:rStyle w:val="Hypertextovprepojenie"/>
            <w:i/>
            <w:color w:val="0000BF" w:themeColor="hyperlink" w:themeShade="BF"/>
          </w:rPr>
          <w:t>www.itms2014.sk</w:t>
        </w:r>
        <w:r w:rsidR="00E97CD0">
          <w:rPr>
            <w:rStyle w:val="Hypertextovprepojenie"/>
            <w:i/>
            <w:color w:val="0000BF" w:themeColor="hyperlink" w:themeShade="BF"/>
          </w:rPr>
          <w:fldChar w:fldCharType="end"/>
        </w:r>
        <w:r>
          <w:rPr>
            <w:i/>
            <w:color w:val="365F91" w:themeColor="accent1" w:themeShade="BF"/>
          </w:rPr>
          <w:t xml:space="preserve"> v časti Ž</w:t>
        </w:r>
        <w:r w:rsidR="00124170">
          <w:rPr>
            <w:i/>
            <w:color w:val="365F91" w:themeColor="accent1" w:themeShade="BF"/>
          </w:rPr>
          <w:t>o</w:t>
        </w:r>
        <w:r>
          <w:rPr>
            <w:i/>
            <w:color w:val="365F91" w:themeColor="accent1" w:themeShade="BF"/>
          </w:rPr>
          <w:t>NFP a PROJEKTY</w:t>
        </w:r>
        <w:r w:rsidRPr="00B46EBA">
          <w:rPr>
            <w:i/>
            <w:color w:val="365F91" w:themeColor="accent1" w:themeShade="BF"/>
          </w:rPr>
          <w:t>]</w:t>
        </w:r>
      </w:ins>
    </w:p>
    <w:p w:rsidR="00B46EBA" w:rsidRPr="00B46EBA" w:rsidRDefault="00B46EBA" w:rsidP="00B46EBA">
      <w:pPr>
        <w:jc w:val="both"/>
        <w:rPr>
          <w:ins w:id="1693" w:author="Autor"/>
          <w:rStyle w:val="hps"/>
          <w:i/>
          <w:color w:val="365F91" w:themeColor="accent1" w:themeShade="BF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1544"/>
        <w:gridCol w:w="1291"/>
        <w:gridCol w:w="1293"/>
        <w:gridCol w:w="1291"/>
        <w:gridCol w:w="1291"/>
        <w:gridCol w:w="1291"/>
        <w:gridCol w:w="1287"/>
      </w:tblGrid>
      <w:tr w:rsidR="00E6012F" w:rsidTr="00E6012F">
        <w:trPr>
          <w:trHeight w:val="276"/>
          <w:ins w:id="1694" w:author="Autor"/>
        </w:trPr>
        <w:tc>
          <w:tcPr>
            <w:tcW w:w="753" w:type="pct"/>
            <w:vMerge w:val="restart"/>
            <w:vAlign w:val="center"/>
          </w:tcPr>
          <w:p w:rsidR="00E6012F" w:rsidRPr="00E6012F" w:rsidRDefault="00E6012F" w:rsidP="00E6012F">
            <w:pPr>
              <w:jc w:val="center"/>
              <w:rPr>
                <w:ins w:id="1695" w:author="Autor"/>
                <w:b/>
                <w:i/>
              </w:rPr>
            </w:pPr>
            <w:ins w:id="1696" w:author="Autor">
              <w:r w:rsidRPr="00E6012F">
                <w:rPr>
                  <w:b/>
                  <w:i/>
                </w:rPr>
                <w:t>Angažovanosť vo výzvach</w:t>
              </w:r>
              <w:r w:rsidR="001B7DB3" w:rsidRPr="004B75A3">
                <w:rPr>
                  <w:i/>
                  <w:sz w:val="16"/>
                  <w:szCs w:val="16"/>
                </w:rPr>
                <w:t xml:space="preserve"> </w:t>
              </w:r>
              <w:r w:rsidR="00CB3691">
                <w:rPr>
                  <w:i/>
                  <w:sz w:val="16"/>
                  <w:szCs w:val="16"/>
                </w:rPr>
                <w:t>k 31.12./30</w:t>
              </w:r>
              <w:r w:rsidR="00CB3691" w:rsidRPr="004B75A3">
                <w:rPr>
                  <w:i/>
                  <w:sz w:val="16"/>
                  <w:szCs w:val="16"/>
                </w:rPr>
                <w:t>.6</w:t>
              </w:r>
              <w:r w:rsidR="00CB3691">
                <w:rPr>
                  <w:i/>
                  <w:sz w:val="16"/>
                  <w:szCs w:val="16"/>
                </w:rPr>
                <w:t>.</w:t>
              </w:r>
            </w:ins>
          </w:p>
        </w:tc>
        <w:tc>
          <w:tcPr>
            <w:tcW w:w="1417" w:type="pct"/>
            <w:gridSpan w:val="2"/>
            <w:vAlign w:val="center"/>
          </w:tcPr>
          <w:p w:rsidR="00E6012F" w:rsidRPr="00E6012F" w:rsidRDefault="00E6012F" w:rsidP="00124170">
            <w:pPr>
              <w:jc w:val="center"/>
              <w:rPr>
                <w:ins w:id="1697" w:author="Autor"/>
                <w:b/>
                <w:i/>
                <w:sz w:val="16"/>
                <w:szCs w:val="16"/>
              </w:rPr>
            </w:pPr>
            <w:ins w:id="1698" w:author="Autor">
              <w:r w:rsidRPr="00E6012F">
                <w:rPr>
                  <w:b/>
                  <w:i/>
                </w:rPr>
                <w:t>Počet p</w:t>
              </w:r>
              <w:r>
                <w:rPr>
                  <w:b/>
                  <w:i/>
                </w:rPr>
                <w:t>redložených Ž</w:t>
              </w:r>
              <w:r w:rsidR="00124170">
                <w:rPr>
                  <w:b/>
                  <w:i/>
                </w:rPr>
                <w:t>o</w:t>
              </w:r>
              <w:r>
                <w:rPr>
                  <w:b/>
                  <w:i/>
                </w:rPr>
                <w:t>NFP</w:t>
              </w:r>
              <w:r w:rsidR="00B46EBA">
                <w:rPr>
                  <w:b/>
                  <w:i/>
                </w:rPr>
                <w:t>*</w:t>
              </w:r>
            </w:ins>
          </w:p>
        </w:tc>
        <w:tc>
          <w:tcPr>
            <w:tcW w:w="1416" w:type="pct"/>
            <w:gridSpan w:val="2"/>
            <w:vAlign w:val="center"/>
          </w:tcPr>
          <w:p w:rsidR="00E6012F" w:rsidRPr="00E6012F" w:rsidRDefault="00E6012F" w:rsidP="00124170">
            <w:pPr>
              <w:jc w:val="center"/>
              <w:rPr>
                <w:ins w:id="1699" w:author="Autor"/>
                <w:b/>
                <w:i/>
              </w:rPr>
            </w:pPr>
            <w:ins w:id="1700" w:author="Autor">
              <w:r w:rsidRPr="00E6012F">
                <w:rPr>
                  <w:b/>
                  <w:i/>
                </w:rPr>
                <w:t xml:space="preserve">Počet schválených </w:t>
              </w:r>
              <w:r>
                <w:rPr>
                  <w:b/>
                  <w:i/>
                </w:rPr>
                <w:t>Ž</w:t>
              </w:r>
              <w:r w:rsidR="00124170">
                <w:rPr>
                  <w:b/>
                  <w:i/>
                </w:rPr>
                <w:t>o</w:t>
              </w:r>
              <w:r>
                <w:rPr>
                  <w:b/>
                  <w:i/>
                </w:rPr>
                <w:t>NFP</w:t>
              </w:r>
            </w:ins>
          </w:p>
        </w:tc>
        <w:tc>
          <w:tcPr>
            <w:tcW w:w="1415" w:type="pct"/>
            <w:gridSpan w:val="2"/>
            <w:vAlign w:val="center"/>
          </w:tcPr>
          <w:p w:rsidR="00E6012F" w:rsidRPr="00E6012F" w:rsidRDefault="00E6012F" w:rsidP="00E6012F">
            <w:pPr>
              <w:jc w:val="center"/>
              <w:rPr>
                <w:ins w:id="1701" w:author="Autor"/>
                <w:b/>
                <w:i/>
              </w:rPr>
            </w:pPr>
            <w:ins w:id="1702" w:author="Autor">
              <w:r w:rsidRPr="00E6012F">
                <w:rPr>
                  <w:b/>
                  <w:i/>
                </w:rPr>
                <w:t>Počet ukončených projektov</w:t>
              </w:r>
            </w:ins>
          </w:p>
        </w:tc>
      </w:tr>
      <w:tr w:rsidR="00E6012F" w:rsidTr="00E6012F">
        <w:trPr>
          <w:ins w:id="1703" w:author="Autor"/>
        </w:trPr>
        <w:tc>
          <w:tcPr>
            <w:tcW w:w="753" w:type="pct"/>
            <w:vMerge/>
          </w:tcPr>
          <w:p w:rsidR="00E6012F" w:rsidRDefault="00E6012F" w:rsidP="004F0CF8">
            <w:pPr>
              <w:jc w:val="both"/>
              <w:rPr>
                <w:ins w:id="1704" w:author="Autor"/>
              </w:rPr>
            </w:pPr>
          </w:p>
        </w:tc>
        <w:tc>
          <w:tcPr>
            <w:tcW w:w="708" w:type="pct"/>
            <w:vAlign w:val="center"/>
          </w:tcPr>
          <w:p w:rsidR="00E6012F" w:rsidRPr="00E6012F" w:rsidRDefault="00E6012F" w:rsidP="00E6012F">
            <w:pPr>
              <w:jc w:val="center"/>
              <w:rPr>
                <w:ins w:id="1705" w:author="Autor"/>
              </w:rPr>
            </w:pPr>
            <w:ins w:id="1706" w:author="Autor">
              <w:r w:rsidRPr="00E6012F">
                <w:t>Kraj</w:t>
              </w:r>
            </w:ins>
          </w:p>
        </w:tc>
        <w:tc>
          <w:tcPr>
            <w:tcW w:w="709" w:type="pct"/>
            <w:shd w:val="clear" w:color="auto" w:fill="auto"/>
            <w:vAlign w:val="center"/>
          </w:tcPr>
          <w:p w:rsidR="00E6012F" w:rsidRPr="00E6012F" w:rsidRDefault="00E6012F" w:rsidP="00E6012F">
            <w:pPr>
              <w:jc w:val="center"/>
              <w:rPr>
                <w:ins w:id="1707" w:author="Autor"/>
              </w:rPr>
            </w:pPr>
            <w:ins w:id="1708" w:author="Autor">
              <w:r w:rsidRPr="00E6012F">
                <w:t>Z toho klienti IPC</w:t>
              </w:r>
            </w:ins>
          </w:p>
        </w:tc>
        <w:tc>
          <w:tcPr>
            <w:tcW w:w="708" w:type="pct"/>
            <w:vAlign w:val="center"/>
          </w:tcPr>
          <w:p w:rsidR="00E6012F" w:rsidRPr="00E6012F" w:rsidRDefault="00E6012F" w:rsidP="00E6012F">
            <w:pPr>
              <w:jc w:val="center"/>
              <w:rPr>
                <w:ins w:id="1709" w:author="Autor"/>
              </w:rPr>
            </w:pPr>
            <w:ins w:id="1710" w:author="Autor">
              <w:r w:rsidRPr="00E6012F">
                <w:t>Kraj</w:t>
              </w:r>
            </w:ins>
          </w:p>
        </w:tc>
        <w:tc>
          <w:tcPr>
            <w:tcW w:w="708" w:type="pct"/>
            <w:shd w:val="clear" w:color="auto" w:fill="auto"/>
            <w:vAlign w:val="center"/>
          </w:tcPr>
          <w:p w:rsidR="00E6012F" w:rsidRPr="00E6012F" w:rsidRDefault="00E6012F" w:rsidP="00E6012F">
            <w:pPr>
              <w:jc w:val="center"/>
              <w:rPr>
                <w:ins w:id="1711" w:author="Autor"/>
              </w:rPr>
            </w:pPr>
            <w:ins w:id="1712" w:author="Autor">
              <w:r w:rsidRPr="00E6012F">
                <w:t>Z toho klienti IPC</w:t>
              </w:r>
            </w:ins>
          </w:p>
        </w:tc>
        <w:tc>
          <w:tcPr>
            <w:tcW w:w="708" w:type="pct"/>
            <w:vAlign w:val="center"/>
          </w:tcPr>
          <w:p w:rsidR="00E6012F" w:rsidRPr="00E6012F" w:rsidRDefault="00E6012F" w:rsidP="00E6012F">
            <w:pPr>
              <w:jc w:val="center"/>
              <w:rPr>
                <w:ins w:id="1713" w:author="Autor"/>
              </w:rPr>
            </w:pPr>
            <w:ins w:id="1714" w:author="Autor">
              <w:r w:rsidRPr="00E6012F">
                <w:t>Kraj</w:t>
              </w:r>
            </w:ins>
          </w:p>
        </w:tc>
        <w:tc>
          <w:tcPr>
            <w:tcW w:w="707" w:type="pct"/>
            <w:shd w:val="clear" w:color="auto" w:fill="auto"/>
            <w:vAlign w:val="center"/>
          </w:tcPr>
          <w:p w:rsidR="00E6012F" w:rsidRPr="00E6012F" w:rsidRDefault="00E6012F" w:rsidP="00E6012F">
            <w:pPr>
              <w:jc w:val="center"/>
              <w:rPr>
                <w:ins w:id="1715" w:author="Autor"/>
              </w:rPr>
            </w:pPr>
            <w:ins w:id="1716" w:author="Autor">
              <w:r w:rsidRPr="00E6012F">
                <w:t>Z toho klienti IPC</w:t>
              </w:r>
            </w:ins>
          </w:p>
        </w:tc>
      </w:tr>
      <w:tr w:rsidR="00E6012F" w:rsidTr="00E6012F">
        <w:trPr>
          <w:ins w:id="1717" w:author="Autor"/>
        </w:trPr>
        <w:tc>
          <w:tcPr>
            <w:tcW w:w="753" w:type="pct"/>
          </w:tcPr>
          <w:p w:rsidR="00E36DA7" w:rsidRPr="0063168F" w:rsidRDefault="00E36DA7" w:rsidP="004F0CF8">
            <w:pPr>
              <w:jc w:val="both"/>
              <w:rPr>
                <w:ins w:id="1718" w:author="Autor"/>
              </w:rPr>
            </w:pPr>
            <w:ins w:id="1719" w:author="Autor">
              <w:r>
                <w:t>OP VaI</w:t>
              </w:r>
            </w:ins>
          </w:p>
        </w:tc>
        <w:tc>
          <w:tcPr>
            <w:tcW w:w="708" w:type="pct"/>
          </w:tcPr>
          <w:p w:rsidR="00E36DA7" w:rsidRDefault="00E36DA7" w:rsidP="004F0CF8">
            <w:pPr>
              <w:jc w:val="both"/>
              <w:rPr>
                <w:ins w:id="1720" w:author="Autor"/>
                <w:i/>
              </w:rPr>
            </w:pPr>
          </w:p>
        </w:tc>
        <w:tc>
          <w:tcPr>
            <w:tcW w:w="709" w:type="pct"/>
            <w:shd w:val="clear" w:color="auto" w:fill="auto"/>
          </w:tcPr>
          <w:p w:rsidR="00E36DA7" w:rsidRDefault="00E36DA7" w:rsidP="004F0CF8">
            <w:pPr>
              <w:jc w:val="both"/>
              <w:rPr>
                <w:ins w:id="1721" w:author="Autor"/>
                <w:i/>
              </w:rPr>
            </w:pPr>
          </w:p>
        </w:tc>
        <w:tc>
          <w:tcPr>
            <w:tcW w:w="708" w:type="pct"/>
          </w:tcPr>
          <w:p w:rsidR="00E36DA7" w:rsidRDefault="00E36DA7" w:rsidP="004F0CF8">
            <w:pPr>
              <w:jc w:val="both"/>
              <w:rPr>
                <w:ins w:id="1722" w:author="Autor"/>
                <w:i/>
              </w:rPr>
            </w:pPr>
          </w:p>
        </w:tc>
        <w:tc>
          <w:tcPr>
            <w:tcW w:w="708" w:type="pct"/>
            <w:shd w:val="clear" w:color="auto" w:fill="auto"/>
          </w:tcPr>
          <w:p w:rsidR="00E36DA7" w:rsidRDefault="00E36DA7" w:rsidP="004F0CF8">
            <w:pPr>
              <w:jc w:val="both"/>
              <w:rPr>
                <w:ins w:id="1723" w:author="Autor"/>
                <w:i/>
              </w:rPr>
            </w:pPr>
          </w:p>
        </w:tc>
        <w:tc>
          <w:tcPr>
            <w:tcW w:w="708" w:type="pct"/>
          </w:tcPr>
          <w:p w:rsidR="00E36DA7" w:rsidRDefault="00E36DA7" w:rsidP="004F0CF8">
            <w:pPr>
              <w:jc w:val="both"/>
              <w:rPr>
                <w:ins w:id="1724" w:author="Autor"/>
                <w:i/>
              </w:rPr>
            </w:pPr>
          </w:p>
        </w:tc>
        <w:tc>
          <w:tcPr>
            <w:tcW w:w="707" w:type="pct"/>
            <w:shd w:val="clear" w:color="auto" w:fill="auto"/>
          </w:tcPr>
          <w:p w:rsidR="00E36DA7" w:rsidRDefault="00E36DA7" w:rsidP="004F0CF8">
            <w:pPr>
              <w:jc w:val="both"/>
              <w:rPr>
                <w:ins w:id="1725" w:author="Autor"/>
                <w:i/>
              </w:rPr>
            </w:pPr>
          </w:p>
        </w:tc>
      </w:tr>
      <w:tr w:rsidR="00E6012F" w:rsidTr="00E6012F">
        <w:trPr>
          <w:ins w:id="1726" w:author="Autor"/>
        </w:trPr>
        <w:tc>
          <w:tcPr>
            <w:tcW w:w="753" w:type="pct"/>
          </w:tcPr>
          <w:p w:rsidR="00E36DA7" w:rsidRPr="0063168F" w:rsidRDefault="00E36DA7" w:rsidP="004F0CF8">
            <w:pPr>
              <w:jc w:val="both"/>
              <w:rPr>
                <w:ins w:id="1727" w:author="Autor"/>
              </w:rPr>
            </w:pPr>
            <w:ins w:id="1728" w:author="Autor">
              <w:r>
                <w:t>OP II</w:t>
              </w:r>
            </w:ins>
          </w:p>
        </w:tc>
        <w:tc>
          <w:tcPr>
            <w:tcW w:w="708" w:type="pct"/>
          </w:tcPr>
          <w:p w:rsidR="00E36DA7" w:rsidRDefault="00E36DA7" w:rsidP="004F0CF8">
            <w:pPr>
              <w:jc w:val="both"/>
              <w:rPr>
                <w:ins w:id="1729" w:author="Autor"/>
                <w:i/>
              </w:rPr>
            </w:pPr>
          </w:p>
        </w:tc>
        <w:tc>
          <w:tcPr>
            <w:tcW w:w="709" w:type="pct"/>
            <w:shd w:val="clear" w:color="auto" w:fill="auto"/>
          </w:tcPr>
          <w:p w:rsidR="00E36DA7" w:rsidRDefault="00E36DA7" w:rsidP="004F0CF8">
            <w:pPr>
              <w:jc w:val="both"/>
              <w:rPr>
                <w:ins w:id="1730" w:author="Autor"/>
                <w:i/>
              </w:rPr>
            </w:pPr>
          </w:p>
        </w:tc>
        <w:tc>
          <w:tcPr>
            <w:tcW w:w="708" w:type="pct"/>
          </w:tcPr>
          <w:p w:rsidR="00E36DA7" w:rsidRDefault="00E36DA7" w:rsidP="004F0CF8">
            <w:pPr>
              <w:jc w:val="both"/>
              <w:rPr>
                <w:ins w:id="1731" w:author="Autor"/>
                <w:i/>
              </w:rPr>
            </w:pPr>
          </w:p>
        </w:tc>
        <w:tc>
          <w:tcPr>
            <w:tcW w:w="708" w:type="pct"/>
            <w:shd w:val="clear" w:color="auto" w:fill="auto"/>
          </w:tcPr>
          <w:p w:rsidR="00E36DA7" w:rsidRDefault="00E36DA7" w:rsidP="004F0CF8">
            <w:pPr>
              <w:jc w:val="both"/>
              <w:rPr>
                <w:ins w:id="1732" w:author="Autor"/>
                <w:i/>
              </w:rPr>
            </w:pPr>
          </w:p>
        </w:tc>
        <w:tc>
          <w:tcPr>
            <w:tcW w:w="708" w:type="pct"/>
          </w:tcPr>
          <w:p w:rsidR="00E36DA7" w:rsidRDefault="00E36DA7" w:rsidP="004F0CF8">
            <w:pPr>
              <w:jc w:val="both"/>
              <w:rPr>
                <w:ins w:id="1733" w:author="Autor"/>
                <w:i/>
              </w:rPr>
            </w:pPr>
          </w:p>
        </w:tc>
        <w:tc>
          <w:tcPr>
            <w:tcW w:w="707" w:type="pct"/>
            <w:shd w:val="clear" w:color="auto" w:fill="auto"/>
          </w:tcPr>
          <w:p w:rsidR="00E36DA7" w:rsidRDefault="00E36DA7" w:rsidP="004F0CF8">
            <w:pPr>
              <w:jc w:val="both"/>
              <w:rPr>
                <w:ins w:id="1734" w:author="Autor"/>
                <w:i/>
              </w:rPr>
            </w:pPr>
          </w:p>
        </w:tc>
      </w:tr>
      <w:tr w:rsidR="00E6012F" w:rsidTr="00E6012F">
        <w:trPr>
          <w:ins w:id="1735" w:author="Autor"/>
        </w:trPr>
        <w:tc>
          <w:tcPr>
            <w:tcW w:w="753" w:type="pct"/>
          </w:tcPr>
          <w:p w:rsidR="00E36DA7" w:rsidRPr="0063168F" w:rsidRDefault="00E36DA7" w:rsidP="004F0CF8">
            <w:pPr>
              <w:jc w:val="both"/>
              <w:rPr>
                <w:ins w:id="1736" w:author="Autor"/>
              </w:rPr>
            </w:pPr>
            <w:ins w:id="1737" w:author="Autor">
              <w:r>
                <w:t>OP ĽZ</w:t>
              </w:r>
            </w:ins>
          </w:p>
        </w:tc>
        <w:tc>
          <w:tcPr>
            <w:tcW w:w="708" w:type="pct"/>
          </w:tcPr>
          <w:p w:rsidR="00E36DA7" w:rsidRDefault="00E36DA7" w:rsidP="004F0CF8">
            <w:pPr>
              <w:jc w:val="both"/>
              <w:rPr>
                <w:ins w:id="1738" w:author="Autor"/>
                <w:i/>
              </w:rPr>
            </w:pPr>
          </w:p>
        </w:tc>
        <w:tc>
          <w:tcPr>
            <w:tcW w:w="709" w:type="pct"/>
            <w:shd w:val="clear" w:color="auto" w:fill="auto"/>
          </w:tcPr>
          <w:p w:rsidR="00E36DA7" w:rsidRDefault="00E36DA7" w:rsidP="004F0CF8">
            <w:pPr>
              <w:jc w:val="both"/>
              <w:rPr>
                <w:ins w:id="1739" w:author="Autor"/>
                <w:i/>
              </w:rPr>
            </w:pPr>
          </w:p>
        </w:tc>
        <w:tc>
          <w:tcPr>
            <w:tcW w:w="708" w:type="pct"/>
          </w:tcPr>
          <w:p w:rsidR="00E36DA7" w:rsidRDefault="00E36DA7" w:rsidP="004F0CF8">
            <w:pPr>
              <w:jc w:val="both"/>
              <w:rPr>
                <w:ins w:id="1740" w:author="Autor"/>
                <w:i/>
              </w:rPr>
            </w:pPr>
          </w:p>
        </w:tc>
        <w:tc>
          <w:tcPr>
            <w:tcW w:w="708" w:type="pct"/>
            <w:shd w:val="clear" w:color="auto" w:fill="auto"/>
          </w:tcPr>
          <w:p w:rsidR="00E36DA7" w:rsidRDefault="00E36DA7" w:rsidP="004F0CF8">
            <w:pPr>
              <w:jc w:val="both"/>
              <w:rPr>
                <w:ins w:id="1741" w:author="Autor"/>
                <w:i/>
              </w:rPr>
            </w:pPr>
          </w:p>
        </w:tc>
        <w:tc>
          <w:tcPr>
            <w:tcW w:w="708" w:type="pct"/>
          </w:tcPr>
          <w:p w:rsidR="00E36DA7" w:rsidRDefault="00E36DA7" w:rsidP="004F0CF8">
            <w:pPr>
              <w:jc w:val="both"/>
              <w:rPr>
                <w:ins w:id="1742" w:author="Autor"/>
                <w:i/>
              </w:rPr>
            </w:pPr>
          </w:p>
        </w:tc>
        <w:tc>
          <w:tcPr>
            <w:tcW w:w="707" w:type="pct"/>
            <w:shd w:val="clear" w:color="auto" w:fill="auto"/>
          </w:tcPr>
          <w:p w:rsidR="00E36DA7" w:rsidRDefault="00E36DA7" w:rsidP="004F0CF8">
            <w:pPr>
              <w:jc w:val="both"/>
              <w:rPr>
                <w:ins w:id="1743" w:author="Autor"/>
                <w:i/>
              </w:rPr>
            </w:pPr>
          </w:p>
        </w:tc>
      </w:tr>
      <w:tr w:rsidR="00E6012F" w:rsidTr="00E6012F">
        <w:trPr>
          <w:ins w:id="1744" w:author="Autor"/>
        </w:trPr>
        <w:tc>
          <w:tcPr>
            <w:tcW w:w="753" w:type="pct"/>
          </w:tcPr>
          <w:p w:rsidR="00E36DA7" w:rsidRPr="0063168F" w:rsidRDefault="00E36DA7" w:rsidP="004F0CF8">
            <w:pPr>
              <w:jc w:val="both"/>
              <w:rPr>
                <w:ins w:id="1745" w:author="Autor"/>
              </w:rPr>
            </w:pPr>
            <w:ins w:id="1746" w:author="Autor">
              <w:r>
                <w:t>OP KŽP</w:t>
              </w:r>
            </w:ins>
          </w:p>
        </w:tc>
        <w:tc>
          <w:tcPr>
            <w:tcW w:w="708" w:type="pct"/>
          </w:tcPr>
          <w:p w:rsidR="00E36DA7" w:rsidRDefault="00E36DA7" w:rsidP="004F0CF8">
            <w:pPr>
              <w:jc w:val="both"/>
              <w:rPr>
                <w:ins w:id="1747" w:author="Autor"/>
                <w:i/>
              </w:rPr>
            </w:pPr>
          </w:p>
        </w:tc>
        <w:tc>
          <w:tcPr>
            <w:tcW w:w="709" w:type="pct"/>
            <w:shd w:val="clear" w:color="auto" w:fill="auto"/>
          </w:tcPr>
          <w:p w:rsidR="00E36DA7" w:rsidRDefault="00E36DA7" w:rsidP="004F0CF8">
            <w:pPr>
              <w:jc w:val="both"/>
              <w:rPr>
                <w:ins w:id="1748" w:author="Autor"/>
                <w:i/>
              </w:rPr>
            </w:pPr>
          </w:p>
        </w:tc>
        <w:tc>
          <w:tcPr>
            <w:tcW w:w="708" w:type="pct"/>
          </w:tcPr>
          <w:p w:rsidR="00E36DA7" w:rsidRDefault="00E36DA7" w:rsidP="004F0CF8">
            <w:pPr>
              <w:jc w:val="both"/>
              <w:rPr>
                <w:ins w:id="1749" w:author="Autor"/>
                <w:i/>
              </w:rPr>
            </w:pPr>
          </w:p>
        </w:tc>
        <w:tc>
          <w:tcPr>
            <w:tcW w:w="708" w:type="pct"/>
            <w:shd w:val="clear" w:color="auto" w:fill="auto"/>
          </w:tcPr>
          <w:p w:rsidR="00E36DA7" w:rsidRDefault="00E36DA7" w:rsidP="004F0CF8">
            <w:pPr>
              <w:jc w:val="both"/>
              <w:rPr>
                <w:ins w:id="1750" w:author="Autor"/>
                <w:i/>
              </w:rPr>
            </w:pPr>
          </w:p>
        </w:tc>
        <w:tc>
          <w:tcPr>
            <w:tcW w:w="708" w:type="pct"/>
          </w:tcPr>
          <w:p w:rsidR="00E36DA7" w:rsidRDefault="00E36DA7" w:rsidP="004F0CF8">
            <w:pPr>
              <w:jc w:val="both"/>
              <w:rPr>
                <w:ins w:id="1751" w:author="Autor"/>
                <w:i/>
              </w:rPr>
            </w:pPr>
          </w:p>
        </w:tc>
        <w:tc>
          <w:tcPr>
            <w:tcW w:w="707" w:type="pct"/>
            <w:shd w:val="clear" w:color="auto" w:fill="auto"/>
          </w:tcPr>
          <w:p w:rsidR="00E36DA7" w:rsidRDefault="00E36DA7" w:rsidP="004F0CF8">
            <w:pPr>
              <w:jc w:val="both"/>
              <w:rPr>
                <w:ins w:id="1752" w:author="Autor"/>
                <w:i/>
              </w:rPr>
            </w:pPr>
          </w:p>
        </w:tc>
      </w:tr>
      <w:tr w:rsidR="00E6012F" w:rsidTr="00E6012F">
        <w:trPr>
          <w:ins w:id="1753" w:author="Autor"/>
        </w:trPr>
        <w:tc>
          <w:tcPr>
            <w:tcW w:w="753" w:type="pct"/>
          </w:tcPr>
          <w:p w:rsidR="00E36DA7" w:rsidRDefault="00E36DA7" w:rsidP="004F0CF8">
            <w:pPr>
              <w:jc w:val="both"/>
              <w:rPr>
                <w:ins w:id="1754" w:author="Autor"/>
              </w:rPr>
            </w:pPr>
            <w:ins w:id="1755" w:author="Autor">
              <w:r>
                <w:t>OP TP</w:t>
              </w:r>
            </w:ins>
          </w:p>
        </w:tc>
        <w:tc>
          <w:tcPr>
            <w:tcW w:w="708" w:type="pct"/>
          </w:tcPr>
          <w:p w:rsidR="00E36DA7" w:rsidRDefault="00E36DA7" w:rsidP="004F0CF8">
            <w:pPr>
              <w:jc w:val="both"/>
              <w:rPr>
                <w:ins w:id="1756" w:author="Autor"/>
                <w:i/>
              </w:rPr>
            </w:pPr>
          </w:p>
        </w:tc>
        <w:tc>
          <w:tcPr>
            <w:tcW w:w="709" w:type="pct"/>
            <w:shd w:val="clear" w:color="auto" w:fill="auto"/>
          </w:tcPr>
          <w:p w:rsidR="00E36DA7" w:rsidRDefault="00E36DA7" w:rsidP="004F0CF8">
            <w:pPr>
              <w:jc w:val="both"/>
              <w:rPr>
                <w:ins w:id="1757" w:author="Autor"/>
                <w:i/>
              </w:rPr>
            </w:pPr>
          </w:p>
        </w:tc>
        <w:tc>
          <w:tcPr>
            <w:tcW w:w="708" w:type="pct"/>
          </w:tcPr>
          <w:p w:rsidR="00E36DA7" w:rsidRDefault="00E36DA7" w:rsidP="004F0CF8">
            <w:pPr>
              <w:jc w:val="both"/>
              <w:rPr>
                <w:ins w:id="1758" w:author="Autor"/>
                <w:i/>
              </w:rPr>
            </w:pPr>
          </w:p>
        </w:tc>
        <w:tc>
          <w:tcPr>
            <w:tcW w:w="708" w:type="pct"/>
            <w:shd w:val="clear" w:color="auto" w:fill="auto"/>
          </w:tcPr>
          <w:p w:rsidR="00E36DA7" w:rsidRDefault="00E36DA7" w:rsidP="004F0CF8">
            <w:pPr>
              <w:jc w:val="both"/>
              <w:rPr>
                <w:ins w:id="1759" w:author="Autor"/>
                <w:i/>
              </w:rPr>
            </w:pPr>
          </w:p>
        </w:tc>
        <w:tc>
          <w:tcPr>
            <w:tcW w:w="708" w:type="pct"/>
          </w:tcPr>
          <w:p w:rsidR="00E36DA7" w:rsidRDefault="00E36DA7" w:rsidP="004F0CF8">
            <w:pPr>
              <w:jc w:val="both"/>
              <w:rPr>
                <w:ins w:id="1760" w:author="Autor"/>
                <w:i/>
              </w:rPr>
            </w:pPr>
          </w:p>
        </w:tc>
        <w:tc>
          <w:tcPr>
            <w:tcW w:w="707" w:type="pct"/>
            <w:shd w:val="clear" w:color="auto" w:fill="auto"/>
          </w:tcPr>
          <w:p w:rsidR="00E36DA7" w:rsidRDefault="00E36DA7" w:rsidP="004F0CF8">
            <w:pPr>
              <w:jc w:val="both"/>
              <w:rPr>
                <w:ins w:id="1761" w:author="Autor"/>
                <w:i/>
              </w:rPr>
            </w:pPr>
          </w:p>
        </w:tc>
      </w:tr>
      <w:tr w:rsidR="00E6012F" w:rsidTr="00E6012F">
        <w:trPr>
          <w:ins w:id="1762" w:author="Autor"/>
        </w:trPr>
        <w:tc>
          <w:tcPr>
            <w:tcW w:w="753" w:type="pct"/>
          </w:tcPr>
          <w:p w:rsidR="00E36DA7" w:rsidRDefault="00E36DA7" w:rsidP="004F0CF8">
            <w:pPr>
              <w:jc w:val="both"/>
              <w:rPr>
                <w:ins w:id="1763" w:author="Autor"/>
              </w:rPr>
            </w:pPr>
            <w:ins w:id="1764" w:author="Autor">
              <w:r>
                <w:t>OP EVS</w:t>
              </w:r>
            </w:ins>
          </w:p>
        </w:tc>
        <w:tc>
          <w:tcPr>
            <w:tcW w:w="708" w:type="pct"/>
          </w:tcPr>
          <w:p w:rsidR="00E36DA7" w:rsidRDefault="00E36DA7" w:rsidP="004F0CF8">
            <w:pPr>
              <w:jc w:val="both"/>
              <w:rPr>
                <w:ins w:id="1765" w:author="Autor"/>
                <w:i/>
              </w:rPr>
            </w:pPr>
          </w:p>
        </w:tc>
        <w:tc>
          <w:tcPr>
            <w:tcW w:w="709" w:type="pct"/>
            <w:shd w:val="clear" w:color="auto" w:fill="auto"/>
          </w:tcPr>
          <w:p w:rsidR="00E36DA7" w:rsidRDefault="00E36DA7" w:rsidP="004F0CF8">
            <w:pPr>
              <w:jc w:val="both"/>
              <w:rPr>
                <w:ins w:id="1766" w:author="Autor"/>
                <w:i/>
              </w:rPr>
            </w:pPr>
          </w:p>
        </w:tc>
        <w:tc>
          <w:tcPr>
            <w:tcW w:w="708" w:type="pct"/>
          </w:tcPr>
          <w:p w:rsidR="00E36DA7" w:rsidRDefault="00E36DA7" w:rsidP="004F0CF8">
            <w:pPr>
              <w:jc w:val="both"/>
              <w:rPr>
                <w:ins w:id="1767" w:author="Autor"/>
                <w:i/>
              </w:rPr>
            </w:pPr>
          </w:p>
        </w:tc>
        <w:tc>
          <w:tcPr>
            <w:tcW w:w="708" w:type="pct"/>
            <w:shd w:val="clear" w:color="auto" w:fill="auto"/>
          </w:tcPr>
          <w:p w:rsidR="00E36DA7" w:rsidRDefault="00E36DA7" w:rsidP="004F0CF8">
            <w:pPr>
              <w:jc w:val="both"/>
              <w:rPr>
                <w:ins w:id="1768" w:author="Autor"/>
                <w:i/>
              </w:rPr>
            </w:pPr>
          </w:p>
        </w:tc>
        <w:tc>
          <w:tcPr>
            <w:tcW w:w="708" w:type="pct"/>
          </w:tcPr>
          <w:p w:rsidR="00E36DA7" w:rsidRDefault="00E36DA7" w:rsidP="004F0CF8">
            <w:pPr>
              <w:jc w:val="both"/>
              <w:rPr>
                <w:ins w:id="1769" w:author="Autor"/>
                <w:i/>
              </w:rPr>
            </w:pPr>
          </w:p>
        </w:tc>
        <w:tc>
          <w:tcPr>
            <w:tcW w:w="707" w:type="pct"/>
            <w:shd w:val="clear" w:color="auto" w:fill="auto"/>
          </w:tcPr>
          <w:p w:rsidR="00E36DA7" w:rsidRDefault="00E36DA7" w:rsidP="004F0CF8">
            <w:pPr>
              <w:jc w:val="both"/>
              <w:rPr>
                <w:ins w:id="1770" w:author="Autor"/>
                <w:i/>
              </w:rPr>
            </w:pPr>
          </w:p>
        </w:tc>
      </w:tr>
      <w:tr w:rsidR="00E6012F" w:rsidTr="00E6012F">
        <w:trPr>
          <w:ins w:id="1771" w:author="Autor"/>
        </w:trPr>
        <w:tc>
          <w:tcPr>
            <w:tcW w:w="753" w:type="pct"/>
          </w:tcPr>
          <w:p w:rsidR="00E36DA7" w:rsidRDefault="00E36DA7" w:rsidP="004F0CF8">
            <w:pPr>
              <w:jc w:val="both"/>
              <w:rPr>
                <w:ins w:id="1772" w:author="Autor"/>
              </w:rPr>
            </w:pPr>
            <w:ins w:id="1773" w:author="Autor">
              <w:r>
                <w:t>OP IROP</w:t>
              </w:r>
            </w:ins>
          </w:p>
        </w:tc>
        <w:tc>
          <w:tcPr>
            <w:tcW w:w="708" w:type="pct"/>
          </w:tcPr>
          <w:p w:rsidR="00E36DA7" w:rsidRDefault="00E36DA7" w:rsidP="004F0CF8">
            <w:pPr>
              <w:jc w:val="both"/>
              <w:rPr>
                <w:ins w:id="1774" w:author="Autor"/>
                <w:i/>
              </w:rPr>
            </w:pPr>
          </w:p>
        </w:tc>
        <w:tc>
          <w:tcPr>
            <w:tcW w:w="709" w:type="pct"/>
            <w:shd w:val="clear" w:color="auto" w:fill="auto"/>
          </w:tcPr>
          <w:p w:rsidR="00E36DA7" w:rsidRDefault="00E36DA7" w:rsidP="004F0CF8">
            <w:pPr>
              <w:jc w:val="both"/>
              <w:rPr>
                <w:ins w:id="1775" w:author="Autor"/>
                <w:i/>
              </w:rPr>
            </w:pPr>
          </w:p>
        </w:tc>
        <w:tc>
          <w:tcPr>
            <w:tcW w:w="708" w:type="pct"/>
          </w:tcPr>
          <w:p w:rsidR="00E36DA7" w:rsidRDefault="00E36DA7" w:rsidP="004F0CF8">
            <w:pPr>
              <w:jc w:val="both"/>
              <w:rPr>
                <w:ins w:id="1776" w:author="Autor"/>
                <w:i/>
              </w:rPr>
            </w:pPr>
          </w:p>
        </w:tc>
        <w:tc>
          <w:tcPr>
            <w:tcW w:w="708" w:type="pct"/>
            <w:shd w:val="clear" w:color="auto" w:fill="auto"/>
          </w:tcPr>
          <w:p w:rsidR="00E36DA7" w:rsidRDefault="00E36DA7" w:rsidP="004F0CF8">
            <w:pPr>
              <w:jc w:val="both"/>
              <w:rPr>
                <w:ins w:id="1777" w:author="Autor"/>
                <w:i/>
              </w:rPr>
            </w:pPr>
          </w:p>
        </w:tc>
        <w:tc>
          <w:tcPr>
            <w:tcW w:w="708" w:type="pct"/>
          </w:tcPr>
          <w:p w:rsidR="00E36DA7" w:rsidRDefault="00E36DA7" w:rsidP="004F0CF8">
            <w:pPr>
              <w:jc w:val="both"/>
              <w:rPr>
                <w:ins w:id="1778" w:author="Autor"/>
                <w:i/>
              </w:rPr>
            </w:pPr>
          </w:p>
        </w:tc>
        <w:tc>
          <w:tcPr>
            <w:tcW w:w="707" w:type="pct"/>
            <w:shd w:val="clear" w:color="auto" w:fill="auto"/>
          </w:tcPr>
          <w:p w:rsidR="00E36DA7" w:rsidRDefault="00E36DA7" w:rsidP="004F0CF8">
            <w:pPr>
              <w:jc w:val="both"/>
              <w:rPr>
                <w:ins w:id="1779" w:author="Autor"/>
                <w:i/>
              </w:rPr>
            </w:pPr>
          </w:p>
        </w:tc>
      </w:tr>
      <w:tr w:rsidR="00E6012F" w:rsidTr="00E6012F">
        <w:trPr>
          <w:ins w:id="1780" w:author="Autor"/>
        </w:trPr>
        <w:tc>
          <w:tcPr>
            <w:tcW w:w="753" w:type="pct"/>
          </w:tcPr>
          <w:p w:rsidR="00E36DA7" w:rsidRDefault="00E36DA7" w:rsidP="004F0CF8">
            <w:pPr>
              <w:jc w:val="both"/>
              <w:rPr>
                <w:ins w:id="1781" w:author="Autor"/>
              </w:rPr>
            </w:pPr>
            <w:ins w:id="1782" w:author="Autor">
              <w:r>
                <w:t>OP RH</w:t>
              </w:r>
            </w:ins>
          </w:p>
        </w:tc>
        <w:tc>
          <w:tcPr>
            <w:tcW w:w="708" w:type="pct"/>
          </w:tcPr>
          <w:p w:rsidR="00E36DA7" w:rsidRDefault="00E36DA7" w:rsidP="004F0CF8">
            <w:pPr>
              <w:jc w:val="both"/>
              <w:rPr>
                <w:ins w:id="1783" w:author="Autor"/>
                <w:i/>
              </w:rPr>
            </w:pPr>
          </w:p>
        </w:tc>
        <w:tc>
          <w:tcPr>
            <w:tcW w:w="709" w:type="pct"/>
            <w:shd w:val="clear" w:color="auto" w:fill="auto"/>
          </w:tcPr>
          <w:p w:rsidR="00E36DA7" w:rsidRDefault="00E36DA7" w:rsidP="004F0CF8">
            <w:pPr>
              <w:jc w:val="both"/>
              <w:rPr>
                <w:ins w:id="1784" w:author="Autor"/>
                <w:i/>
              </w:rPr>
            </w:pPr>
          </w:p>
        </w:tc>
        <w:tc>
          <w:tcPr>
            <w:tcW w:w="708" w:type="pct"/>
          </w:tcPr>
          <w:p w:rsidR="00E36DA7" w:rsidRDefault="00E36DA7" w:rsidP="004F0CF8">
            <w:pPr>
              <w:jc w:val="both"/>
              <w:rPr>
                <w:ins w:id="1785" w:author="Autor"/>
                <w:i/>
              </w:rPr>
            </w:pPr>
          </w:p>
        </w:tc>
        <w:tc>
          <w:tcPr>
            <w:tcW w:w="708" w:type="pct"/>
            <w:shd w:val="clear" w:color="auto" w:fill="auto"/>
          </w:tcPr>
          <w:p w:rsidR="00E36DA7" w:rsidRDefault="00E36DA7" w:rsidP="004F0CF8">
            <w:pPr>
              <w:jc w:val="both"/>
              <w:rPr>
                <w:ins w:id="1786" w:author="Autor"/>
                <w:i/>
              </w:rPr>
            </w:pPr>
          </w:p>
        </w:tc>
        <w:tc>
          <w:tcPr>
            <w:tcW w:w="708" w:type="pct"/>
          </w:tcPr>
          <w:p w:rsidR="00E36DA7" w:rsidRDefault="00E36DA7" w:rsidP="004F0CF8">
            <w:pPr>
              <w:jc w:val="both"/>
              <w:rPr>
                <w:ins w:id="1787" w:author="Autor"/>
                <w:i/>
              </w:rPr>
            </w:pPr>
          </w:p>
        </w:tc>
        <w:tc>
          <w:tcPr>
            <w:tcW w:w="707" w:type="pct"/>
            <w:shd w:val="clear" w:color="auto" w:fill="auto"/>
          </w:tcPr>
          <w:p w:rsidR="00E36DA7" w:rsidRDefault="00E36DA7" w:rsidP="004F0CF8">
            <w:pPr>
              <w:jc w:val="both"/>
              <w:rPr>
                <w:ins w:id="1788" w:author="Autor"/>
                <w:i/>
              </w:rPr>
            </w:pPr>
          </w:p>
        </w:tc>
      </w:tr>
      <w:tr w:rsidR="00E6012F" w:rsidTr="00E6012F">
        <w:trPr>
          <w:ins w:id="1789" w:author="Autor"/>
        </w:trPr>
        <w:tc>
          <w:tcPr>
            <w:tcW w:w="753" w:type="pct"/>
          </w:tcPr>
          <w:p w:rsidR="00E36DA7" w:rsidRPr="0063168F" w:rsidRDefault="00E36DA7" w:rsidP="004F0CF8">
            <w:pPr>
              <w:jc w:val="both"/>
              <w:rPr>
                <w:ins w:id="1790" w:author="Autor"/>
              </w:rPr>
            </w:pPr>
            <w:ins w:id="1791" w:author="Autor">
              <w:r w:rsidRPr="00F55A0F">
                <w:t>PCS</w:t>
              </w:r>
            </w:ins>
          </w:p>
        </w:tc>
        <w:tc>
          <w:tcPr>
            <w:tcW w:w="708" w:type="pct"/>
          </w:tcPr>
          <w:p w:rsidR="00E36DA7" w:rsidRDefault="00E36DA7" w:rsidP="004F0CF8">
            <w:pPr>
              <w:jc w:val="both"/>
              <w:rPr>
                <w:ins w:id="1792" w:author="Autor"/>
                <w:i/>
              </w:rPr>
            </w:pPr>
          </w:p>
        </w:tc>
        <w:tc>
          <w:tcPr>
            <w:tcW w:w="709" w:type="pct"/>
            <w:shd w:val="clear" w:color="auto" w:fill="auto"/>
          </w:tcPr>
          <w:p w:rsidR="00E36DA7" w:rsidRDefault="00E36DA7" w:rsidP="004F0CF8">
            <w:pPr>
              <w:jc w:val="both"/>
              <w:rPr>
                <w:ins w:id="1793" w:author="Autor"/>
                <w:i/>
              </w:rPr>
            </w:pPr>
          </w:p>
        </w:tc>
        <w:tc>
          <w:tcPr>
            <w:tcW w:w="708" w:type="pct"/>
          </w:tcPr>
          <w:p w:rsidR="00E36DA7" w:rsidRDefault="00E36DA7" w:rsidP="004F0CF8">
            <w:pPr>
              <w:jc w:val="both"/>
              <w:rPr>
                <w:ins w:id="1794" w:author="Autor"/>
                <w:i/>
              </w:rPr>
            </w:pPr>
          </w:p>
        </w:tc>
        <w:tc>
          <w:tcPr>
            <w:tcW w:w="708" w:type="pct"/>
            <w:shd w:val="clear" w:color="auto" w:fill="auto"/>
          </w:tcPr>
          <w:p w:rsidR="00E36DA7" w:rsidRDefault="00E36DA7" w:rsidP="004F0CF8">
            <w:pPr>
              <w:jc w:val="both"/>
              <w:rPr>
                <w:ins w:id="1795" w:author="Autor"/>
                <w:i/>
              </w:rPr>
            </w:pPr>
          </w:p>
        </w:tc>
        <w:tc>
          <w:tcPr>
            <w:tcW w:w="708" w:type="pct"/>
          </w:tcPr>
          <w:p w:rsidR="00E36DA7" w:rsidRDefault="00E36DA7" w:rsidP="004F0CF8">
            <w:pPr>
              <w:jc w:val="both"/>
              <w:rPr>
                <w:ins w:id="1796" w:author="Autor"/>
                <w:i/>
              </w:rPr>
            </w:pPr>
          </w:p>
        </w:tc>
        <w:tc>
          <w:tcPr>
            <w:tcW w:w="707" w:type="pct"/>
            <w:shd w:val="clear" w:color="auto" w:fill="auto"/>
          </w:tcPr>
          <w:p w:rsidR="00E36DA7" w:rsidRDefault="00E36DA7" w:rsidP="004F0CF8">
            <w:pPr>
              <w:jc w:val="both"/>
              <w:rPr>
                <w:ins w:id="1797" w:author="Autor"/>
                <w:i/>
              </w:rPr>
            </w:pPr>
          </w:p>
        </w:tc>
      </w:tr>
      <w:tr w:rsidR="00E6012F" w:rsidTr="00E6012F">
        <w:trPr>
          <w:ins w:id="1798" w:author="Autor"/>
        </w:trPr>
        <w:tc>
          <w:tcPr>
            <w:tcW w:w="753" w:type="pct"/>
            <w:shd w:val="clear" w:color="auto" w:fill="95B3D7" w:themeFill="accent1" w:themeFillTint="99"/>
          </w:tcPr>
          <w:p w:rsidR="00E36DA7" w:rsidRDefault="00E36DA7" w:rsidP="004F0CF8">
            <w:pPr>
              <w:jc w:val="both"/>
              <w:rPr>
                <w:ins w:id="1799" w:author="Autor"/>
                <w:i/>
              </w:rPr>
            </w:pPr>
            <w:ins w:id="1800" w:author="Autor">
              <w:r>
                <w:rPr>
                  <w:i/>
                </w:rPr>
                <w:t>Spolu</w:t>
              </w:r>
            </w:ins>
          </w:p>
        </w:tc>
        <w:tc>
          <w:tcPr>
            <w:tcW w:w="708" w:type="pct"/>
            <w:shd w:val="clear" w:color="auto" w:fill="95B3D7" w:themeFill="accent1" w:themeFillTint="99"/>
          </w:tcPr>
          <w:p w:rsidR="00E36DA7" w:rsidRDefault="00E36DA7" w:rsidP="004F0CF8">
            <w:pPr>
              <w:jc w:val="both"/>
              <w:rPr>
                <w:ins w:id="1801" w:author="Autor"/>
                <w:i/>
              </w:rPr>
            </w:pPr>
          </w:p>
        </w:tc>
        <w:tc>
          <w:tcPr>
            <w:tcW w:w="709" w:type="pct"/>
            <w:shd w:val="clear" w:color="auto" w:fill="95B3D7" w:themeFill="accent1" w:themeFillTint="99"/>
          </w:tcPr>
          <w:p w:rsidR="00E36DA7" w:rsidRDefault="00E36DA7" w:rsidP="004F0CF8">
            <w:pPr>
              <w:jc w:val="both"/>
              <w:rPr>
                <w:ins w:id="1802" w:author="Autor"/>
                <w:i/>
              </w:rPr>
            </w:pPr>
          </w:p>
        </w:tc>
        <w:tc>
          <w:tcPr>
            <w:tcW w:w="708" w:type="pct"/>
            <w:shd w:val="clear" w:color="auto" w:fill="95B3D7" w:themeFill="accent1" w:themeFillTint="99"/>
          </w:tcPr>
          <w:p w:rsidR="00E36DA7" w:rsidRDefault="00E36DA7" w:rsidP="004F0CF8">
            <w:pPr>
              <w:jc w:val="both"/>
              <w:rPr>
                <w:ins w:id="1803" w:author="Autor"/>
                <w:i/>
              </w:rPr>
            </w:pPr>
          </w:p>
        </w:tc>
        <w:tc>
          <w:tcPr>
            <w:tcW w:w="708" w:type="pct"/>
            <w:shd w:val="clear" w:color="auto" w:fill="95B3D7" w:themeFill="accent1" w:themeFillTint="99"/>
          </w:tcPr>
          <w:p w:rsidR="00E36DA7" w:rsidRDefault="00E36DA7" w:rsidP="004F0CF8">
            <w:pPr>
              <w:jc w:val="both"/>
              <w:rPr>
                <w:ins w:id="1804" w:author="Autor"/>
                <w:i/>
              </w:rPr>
            </w:pPr>
          </w:p>
        </w:tc>
        <w:tc>
          <w:tcPr>
            <w:tcW w:w="708" w:type="pct"/>
            <w:shd w:val="clear" w:color="auto" w:fill="95B3D7" w:themeFill="accent1" w:themeFillTint="99"/>
          </w:tcPr>
          <w:p w:rsidR="00E36DA7" w:rsidRDefault="00E36DA7" w:rsidP="004F0CF8">
            <w:pPr>
              <w:jc w:val="both"/>
              <w:rPr>
                <w:ins w:id="1805" w:author="Autor"/>
                <w:i/>
              </w:rPr>
            </w:pPr>
          </w:p>
        </w:tc>
        <w:tc>
          <w:tcPr>
            <w:tcW w:w="707" w:type="pct"/>
            <w:shd w:val="clear" w:color="auto" w:fill="95B3D7" w:themeFill="accent1" w:themeFillTint="99"/>
          </w:tcPr>
          <w:p w:rsidR="00E36DA7" w:rsidRDefault="00E36DA7" w:rsidP="004F0CF8">
            <w:pPr>
              <w:jc w:val="both"/>
              <w:rPr>
                <w:ins w:id="1806" w:author="Autor"/>
                <w:i/>
              </w:rPr>
            </w:pPr>
          </w:p>
        </w:tc>
      </w:tr>
    </w:tbl>
    <w:p w:rsidR="006239CB" w:rsidRDefault="00B46EBA" w:rsidP="00B46EBA">
      <w:pPr>
        <w:rPr>
          <w:ins w:id="1807" w:author="Autor"/>
          <w:rStyle w:val="hps"/>
        </w:rPr>
      </w:pPr>
      <w:ins w:id="1808" w:author="Autor">
        <w:r>
          <w:rPr>
            <w:rStyle w:val="hps"/>
          </w:rPr>
          <w:t xml:space="preserve">* </w:t>
        </w:r>
        <w:r w:rsidR="006239CB">
          <w:rPr>
            <w:rStyle w:val="hps"/>
          </w:rPr>
          <w:t>súčet s</w:t>
        </w:r>
        <w:r>
          <w:rPr>
            <w:rStyle w:val="hps"/>
          </w:rPr>
          <w:t>chválených a neschválených Ž</w:t>
        </w:r>
        <w:r w:rsidR="00124170">
          <w:rPr>
            <w:rStyle w:val="hps"/>
          </w:rPr>
          <w:t>o</w:t>
        </w:r>
        <w:r>
          <w:rPr>
            <w:rStyle w:val="hps"/>
          </w:rPr>
          <w:t>NFP</w:t>
        </w:r>
      </w:ins>
    </w:p>
    <w:p w:rsidR="006239CB" w:rsidRDefault="006239CB" w:rsidP="00B46EBA">
      <w:pPr>
        <w:rPr>
          <w:ins w:id="1809" w:author="Autor"/>
          <w:rStyle w:val="hps"/>
        </w:rPr>
      </w:pPr>
    </w:p>
    <w:p w:rsidR="006239CB" w:rsidRPr="0075737C" w:rsidRDefault="006239CB" w:rsidP="00B46EBA">
      <w:pPr>
        <w:rPr>
          <w:ins w:id="1810" w:author="Autor"/>
          <w:rStyle w:val="hps"/>
        </w:rPr>
      </w:pPr>
    </w:p>
    <w:p w:rsidR="00C36CA8" w:rsidRPr="00C15361" w:rsidRDefault="00C36CA8" w:rsidP="00C15361">
      <w:pPr>
        <w:pStyle w:val="MPCKO1"/>
        <w:numPr>
          <w:ilvl w:val="0"/>
          <w:numId w:val="2"/>
        </w:numPr>
        <w:ind w:left="0" w:firstLine="0"/>
      </w:pPr>
      <w:bookmarkStart w:id="1811" w:name="_Toc486832242"/>
      <w:r w:rsidRPr="00C15361">
        <w:t>Spolupráca s inými organizáciami pri poskytovaní informácií a poradenstva</w:t>
      </w:r>
      <w:bookmarkEnd w:id="1811"/>
    </w:p>
    <w:p w:rsidR="006E6852" w:rsidRPr="00C15361" w:rsidRDefault="006E6852" w:rsidP="00C15361">
      <w:pPr>
        <w:pStyle w:val="MPCKO2"/>
        <w:numPr>
          <w:ilvl w:val="1"/>
          <w:numId w:val="2"/>
        </w:numPr>
        <w:ind w:left="0" w:firstLine="0"/>
        <w:rPr>
          <w:del w:id="1812" w:author="Autor"/>
          <w:rStyle w:val="hps"/>
        </w:rPr>
      </w:pPr>
      <w:bookmarkStart w:id="1813" w:name="_Toc484014027"/>
      <w:del w:id="1814" w:author="Autor">
        <w:r w:rsidRPr="00C15361">
          <w:rPr>
            <w:rStyle w:val="hps"/>
          </w:rPr>
          <w:delText>Vzdelávanie</w:delText>
        </w:r>
        <w:bookmarkEnd w:id="1813"/>
        <w:r w:rsidRPr="00C15361">
          <w:rPr>
            <w:rStyle w:val="hps"/>
          </w:rPr>
          <w:delText xml:space="preserve"> </w:delText>
        </w:r>
        <w:bookmarkStart w:id="1815" w:name="_Toc486832243"/>
        <w:bookmarkEnd w:id="1815"/>
      </w:del>
    </w:p>
    <w:p w:rsidR="008B0F1E" w:rsidRPr="00C43DB8" w:rsidRDefault="008B0F1E" w:rsidP="00D966CD">
      <w:pPr>
        <w:pStyle w:val="Odsekzoznamu"/>
        <w:numPr>
          <w:ilvl w:val="0"/>
          <w:numId w:val="1"/>
        </w:numPr>
        <w:jc w:val="both"/>
        <w:rPr>
          <w:del w:id="1816" w:author="Autor"/>
          <w:i/>
        </w:rPr>
      </w:pPr>
      <w:del w:id="1817" w:author="Autor">
        <w:r w:rsidRPr="00C43DB8">
          <w:rPr>
            <w:i/>
          </w:rPr>
          <w:delText xml:space="preserve">Názvy vzdelávacích aktivít, organizovaných zo strany RO/SO/CKO/gestorov HP a pod., </w:delText>
        </w:r>
        <w:r w:rsidR="00A26B23" w:rsidRPr="00C43DB8">
          <w:rPr>
            <w:i/>
          </w:rPr>
          <w:delText xml:space="preserve">na </w:delText>
        </w:r>
        <w:r w:rsidRPr="00C43DB8">
          <w:rPr>
            <w:i/>
          </w:rPr>
          <w:delText>ktorých sa</w:delText>
        </w:r>
        <w:r w:rsidR="00A26B23" w:rsidRPr="00C43DB8">
          <w:rPr>
            <w:i/>
          </w:rPr>
          <w:delText xml:space="preserve"> zamestnanci </w:delText>
        </w:r>
        <w:r w:rsidRPr="00C43DB8">
          <w:rPr>
            <w:i/>
          </w:rPr>
          <w:delText xml:space="preserve"> IPC zúčastnili. Uviesť informácie v členení: Názov aktivity; termín od – do; </w:delText>
        </w:r>
        <w:r w:rsidR="00512ADE" w:rsidRPr="00C43DB8">
          <w:rPr>
            <w:i/>
          </w:rPr>
          <w:delText>miesto; počet účastníkov IPC; stručný popis obsahu vzdelávania</w:delText>
        </w:r>
        <w:bookmarkStart w:id="1818" w:name="_Toc486832244"/>
        <w:bookmarkEnd w:id="1818"/>
      </w:del>
    </w:p>
    <w:p w:rsidR="00512ADE" w:rsidRPr="00C43DB8" w:rsidRDefault="00512ADE" w:rsidP="00D966CD">
      <w:pPr>
        <w:pStyle w:val="Odsekzoznamu"/>
        <w:numPr>
          <w:ilvl w:val="0"/>
          <w:numId w:val="1"/>
        </w:numPr>
        <w:jc w:val="both"/>
        <w:rPr>
          <w:del w:id="1819" w:author="Autor"/>
          <w:i/>
        </w:rPr>
      </w:pPr>
      <w:del w:id="1820" w:author="Autor">
        <w:r w:rsidRPr="00C43DB8">
          <w:rPr>
            <w:i/>
          </w:rPr>
          <w:delText xml:space="preserve">Iné vzdelávanie, </w:delText>
        </w:r>
        <w:r w:rsidR="00A26B23" w:rsidRPr="00C43DB8">
          <w:rPr>
            <w:i/>
          </w:rPr>
          <w:delText xml:space="preserve">na </w:delText>
        </w:r>
        <w:r w:rsidRPr="00C43DB8">
          <w:rPr>
            <w:i/>
          </w:rPr>
          <w:delText>ktor</w:delText>
        </w:r>
        <w:r w:rsidR="00A26B23" w:rsidRPr="00C43DB8">
          <w:rPr>
            <w:i/>
          </w:rPr>
          <w:delText>om</w:delText>
        </w:r>
        <w:r w:rsidRPr="00C43DB8">
          <w:rPr>
            <w:i/>
          </w:rPr>
          <w:delText xml:space="preserve"> sa zúčastnili zamestnanci IPC (vzdelávanie, ktoré neorganizujú subjekty, zapojené do riadenia a kontroly EŠIF</w:delText>
        </w:r>
        <w:r w:rsidR="009C45AF" w:rsidRPr="00C43DB8">
          <w:rPr>
            <w:i/>
          </w:rPr>
          <w:delText>)</w:delText>
        </w:r>
        <w:bookmarkStart w:id="1821" w:name="_Toc486832245"/>
        <w:bookmarkEnd w:id="1821"/>
      </w:del>
    </w:p>
    <w:p w:rsidR="00B46EBA" w:rsidRPr="00C15361" w:rsidRDefault="00C36CA8" w:rsidP="00B46EBA">
      <w:pPr>
        <w:pStyle w:val="MPCKO2"/>
        <w:numPr>
          <w:ilvl w:val="1"/>
          <w:numId w:val="2"/>
        </w:numPr>
        <w:ind w:left="0" w:firstLine="0"/>
        <w:rPr>
          <w:rStyle w:val="hps"/>
        </w:rPr>
      </w:pPr>
      <w:bookmarkStart w:id="1822" w:name="_Toc486832246"/>
      <w:r w:rsidRPr="00C15361">
        <w:rPr>
          <w:rStyle w:val="hps"/>
        </w:rPr>
        <w:t>Spolupráca s</w:t>
      </w:r>
      <w:r w:rsidR="009D1CF6" w:rsidRPr="00C15361">
        <w:rPr>
          <w:rStyle w:val="hps"/>
        </w:rPr>
        <w:t>o subjektmi</w:t>
      </w:r>
      <w:del w:id="1823" w:author="Autor">
        <w:r w:rsidRPr="00C15361" w:rsidDel="00F65A08">
          <w:rPr>
            <w:rStyle w:val="hps"/>
          </w:rPr>
          <w:delText> </w:delText>
        </w:r>
      </w:del>
      <w:r w:rsidR="009D1CF6" w:rsidRPr="00C15361">
        <w:rPr>
          <w:rStyle w:val="hps"/>
        </w:rPr>
        <w:t>, zapojenými do riadenia a kontroly európskych štrukturálnych a investičných fondov</w:t>
      </w:r>
      <w:bookmarkEnd w:id="1822"/>
      <w:r w:rsidR="009D1CF6" w:rsidRPr="00C15361">
        <w:rPr>
          <w:rStyle w:val="hps"/>
        </w:rPr>
        <w:t xml:space="preserve"> </w:t>
      </w:r>
    </w:p>
    <w:p w:rsidR="00C15361" w:rsidRPr="00C15361" w:rsidRDefault="008B0F1E" w:rsidP="00C15361">
      <w:pPr>
        <w:pStyle w:val="MPCKO2"/>
        <w:numPr>
          <w:ilvl w:val="2"/>
          <w:numId w:val="2"/>
        </w:numPr>
        <w:rPr>
          <w:del w:id="1824" w:author="Autor"/>
          <w:rStyle w:val="hps"/>
        </w:rPr>
      </w:pPr>
      <w:bookmarkStart w:id="1825" w:name="_Toc484014029"/>
      <w:del w:id="1826" w:author="Autor">
        <w:r w:rsidRPr="00C15361">
          <w:rPr>
            <w:rStyle w:val="hps"/>
          </w:rPr>
          <w:delText>Informačné semináre</w:delText>
        </w:r>
        <w:r w:rsidR="00634156" w:rsidRPr="00C15361">
          <w:rPr>
            <w:rStyle w:val="hps"/>
          </w:rPr>
          <w:delText xml:space="preserve"> a</w:delText>
        </w:r>
        <w:r w:rsidRPr="00C15361">
          <w:rPr>
            <w:rStyle w:val="hps"/>
          </w:rPr>
          <w:delText xml:space="preserve"> školenia</w:delText>
        </w:r>
        <w:bookmarkEnd w:id="1825"/>
        <w:r w:rsidRPr="00C15361">
          <w:rPr>
            <w:rStyle w:val="hps"/>
          </w:rPr>
          <w:delText xml:space="preserve"> </w:delText>
        </w:r>
        <w:bookmarkStart w:id="1827" w:name="_Toc486832247"/>
        <w:bookmarkEnd w:id="1827"/>
      </w:del>
    </w:p>
    <w:p w:rsidR="00634156" w:rsidRPr="00C43DB8" w:rsidRDefault="00C43DB8" w:rsidP="00C15361">
      <w:pPr>
        <w:pStyle w:val="Odsekzoznamu"/>
        <w:ind w:left="1080"/>
        <w:jc w:val="both"/>
        <w:rPr>
          <w:del w:id="1828" w:author="Autor"/>
          <w:i/>
        </w:rPr>
      </w:pPr>
      <w:del w:id="1829" w:author="Autor">
        <w:r w:rsidRPr="00C43DB8">
          <w:rPr>
            <w:i/>
          </w:rPr>
          <w:delText>[</w:delText>
        </w:r>
        <w:r w:rsidR="00F30011" w:rsidRPr="00C43DB8">
          <w:rPr>
            <w:i/>
          </w:rPr>
          <w:delText xml:space="preserve">názov, </w:delText>
        </w:r>
        <w:r w:rsidR="008B0F1E" w:rsidRPr="00C43DB8">
          <w:rPr>
            <w:i/>
          </w:rPr>
          <w:delText>počet, s </w:delText>
        </w:r>
        <w:r w:rsidR="009C45AF" w:rsidRPr="00C43DB8">
          <w:rPr>
            <w:i/>
          </w:rPr>
          <w:delText>a</w:delText>
        </w:r>
        <w:r w:rsidR="008B0F1E" w:rsidRPr="00C43DB8">
          <w:rPr>
            <w:i/>
          </w:rPr>
          <w:delText xml:space="preserve">kým </w:delText>
        </w:r>
        <w:r w:rsidR="009C45AF" w:rsidRPr="00C43DB8">
          <w:rPr>
            <w:i/>
          </w:rPr>
          <w:delText xml:space="preserve">RO </w:delText>
        </w:r>
        <w:r w:rsidR="008B0F1E" w:rsidRPr="00C43DB8">
          <w:rPr>
            <w:i/>
          </w:rPr>
          <w:delText>organizovali</w:delText>
        </w:r>
        <w:r w:rsidR="00F30011" w:rsidRPr="00C43DB8">
          <w:rPr>
            <w:i/>
          </w:rPr>
          <w:delText xml:space="preserve"> seminár/školenie</w:delText>
        </w:r>
        <w:r w:rsidR="008B0F1E" w:rsidRPr="00C43DB8">
          <w:rPr>
            <w:i/>
          </w:rPr>
          <w:delText xml:space="preserve">, </w:delText>
        </w:r>
        <w:r w:rsidR="009C45AF" w:rsidRPr="00C43DB8">
          <w:rPr>
            <w:i/>
          </w:rPr>
          <w:delText xml:space="preserve">počet účastníkov z IPC, ak sa účastníci z IPC nezúčastnili, uviesť dôvod, </w:delText>
        </w:r>
        <w:r w:rsidR="008B0F1E" w:rsidRPr="00C43DB8">
          <w:rPr>
            <w:i/>
          </w:rPr>
          <w:delText>ako sa angažovali IPC, počet účastníkov, vyjadrenie spokojnosti so seminárom na základe dotazníkov</w:delText>
        </w:r>
        <w:r w:rsidR="00AF1283">
          <w:rPr>
            <w:i/>
          </w:rPr>
          <w:delText xml:space="preserve"> v prípade, ak IPC spolupracovalo pri organizácii informačného semináru</w:delText>
        </w:r>
        <w:r w:rsidRPr="00C43DB8">
          <w:rPr>
            <w:i/>
          </w:rPr>
          <w:delText>]</w:delText>
        </w:r>
        <w:bookmarkStart w:id="1830" w:name="_Toc486832248"/>
        <w:bookmarkEnd w:id="1830"/>
      </w:del>
    </w:p>
    <w:p w:rsidR="00B46EBA" w:rsidRDefault="00B46EBA" w:rsidP="00C15361">
      <w:pPr>
        <w:pStyle w:val="MPCKO2"/>
        <w:numPr>
          <w:ilvl w:val="2"/>
          <w:numId w:val="2"/>
        </w:numPr>
        <w:rPr>
          <w:ins w:id="1831" w:author="Autor"/>
          <w:rStyle w:val="hps"/>
        </w:rPr>
      </w:pPr>
      <w:bookmarkStart w:id="1832" w:name="_Toc486832249"/>
      <w:ins w:id="1833" w:author="Autor">
        <w:r>
          <w:rPr>
            <w:rStyle w:val="hps"/>
          </w:rPr>
          <w:t>Riadiace orgány/Sprostredkovateľské orgány</w:t>
        </w:r>
        <w:bookmarkEnd w:id="1832"/>
      </w:ins>
    </w:p>
    <w:p w:rsidR="006239CB" w:rsidRDefault="006239CB" w:rsidP="006239CB">
      <w:pPr>
        <w:rPr>
          <w:ins w:id="1834" w:author="Autor"/>
          <w:rStyle w:val="hps"/>
          <w:i/>
        </w:rPr>
      </w:pPr>
    </w:p>
    <w:p w:rsidR="00B46EBA" w:rsidRPr="006239CB" w:rsidRDefault="006239CB">
      <w:pPr>
        <w:rPr>
          <w:ins w:id="1835" w:author="Autor"/>
          <w:rStyle w:val="hps"/>
          <w:i/>
          <w:sz w:val="22"/>
          <w:szCs w:val="22"/>
        </w:rPr>
        <w:pPrChange w:id="1836" w:author="Autor">
          <w:pPr>
            <w:ind w:left="360"/>
          </w:pPr>
        </w:pPrChange>
      </w:pPr>
      <w:ins w:id="1837" w:author="Autor">
        <w:r>
          <w:rPr>
            <w:rStyle w:val="hps"/>
            <w:i/>
          </w:rPr>
          <w:t>[</w:t>
        </w:r>
        <w:r w:rsidR="001F537D">
          <w:rPr>
            <w:rStyle w:val="hps"/>
            <w:i/>
          </w:rPr>
          <w:t>popísať</w:t>
        </w:r>
        <w:r>
          <w:rPr>
            <w:rStyle w:val="hps"/>
            <w:i/>
          </w:rPr>
          <w:t xml:space="preserve"> realizované formy spolupráce</w:t>
        </w:r>
        <w:r w:rsidRPr="006239CB">
          <w:rPr>
            <w:rStyle w:val="hps"/>
            <w:i/>
          </w:rPr>
          <w:t>]</w:t>
        </w:r>
      </w:ins>
    </w:p>
    <w:p w:rsidR="00C15361" w:rsidRPr="00C15361" w:rsidRDefault="009C45AF" w:rsidP="00C15361">
      <w:pPr>
        <w:pStyle w:val="MPCKO2"/>
        <w:numPr>
          <w:ilvl w:val="2"/>
          <w:numId w:val="2"/>
        </w:numPr>
        <w:rPr>
          <w:rStyle w:val="hps"/>
        </w:rPr>
      </w:pPr>
      <w:bookmarkStart w:id="1838" w:name="_Toc486832250"/>
      <w:r w:rsidRPr="00C15361">
        <w:rPr>
          <w:rStyle w:val="hps"/>
        </w:rPr>
        <w:t xml:space="preserve">Kontaktné body operačných programov </w:t>
      </w:r>
      <w:ins w:id="1839" w:author="Autor">
        <w:r w:rsidR="006239CB">
          <w:rPr>
            <w:rStyle w:val="hps"/>
          </w:rPr>
          <w:t>v kraji</w:t>
        </w:r>
      </w:ins>
      <w:bookmarkEnd w:id="1838"/>
    </w:p>
    <w:p w:rsidR="006239CB" w:rsidRDefault="006239CB" w:rsidP="006239CB">
      <w:pPr>
        <w:jc w:val="both"/>
        <w:rPr>
          <w:ins w:id="1840" w:author="Autor"/>
          <w:i/>
        </w:rPr>
      </w:pPr>
    </w:p>
    <w:p w:rsidR="00634156" w:rsidRPr="006239CB" w:rsidRDefault="00C43DB8">
      <w:pPr>
        <w:jc w:val="both"/>
        <w:rPr>
          <w:i/>
        </w:rPr>
        <w:pPrChange w:id="1841" w:author="Autor">
          <w:pPr>
            <w:pStyle w:val="Odsekzoznamu"/>
            <w:ind w:left="1080"/>
            <w:jc w:val="both"/>
          </w:pPr>
        </w:pPrChange>
      </w:pPr>
      <w:r w:rsidRPr="006239CB">
        <w:rPr>
          <w:i/>
        </w:rPr>
        <w:t>[</w:t>
      </w:r>
      <w:r w:rsidR="00A26B23" w:rsidRPr="006239CB">
        <w:rPr>
          <w:i/>
        </w:rPr>
        <w:t xml:space="preserve">identifikovať, </w:t>
      </w:r>
      <w:r w:rsidR="009C45AF" w:rsidRPr="006239CB">
        <w:rPr>
          <w:i/>
        </w:rPr>
        <w:t>ktoré sú</w:t>
      </w:r>
      <w:r w:rsidR="00A26B23" w:rsidRPr="006239CB">
        <w:rPr>
          <w:i/>
        </w:rPr>
        <w:t xml:space="preserve"> v</w:t>
      </w:r>
      <w:r w:rsidR="00E9235E" w:rsidRPr="006239CB">
        <w:rPr>
          <w:i/>
        </w:rPr>
        <w:t> územnej pôsobnosti</w:t>
      </w:r>
      <w:r w:rsidR="00A26B23" w:rsidRPr="006239CB">
        <w:rPr>
          <w:i/>
        </w:rPr>
        <w:t xml:space="preserve"> IPC</w:t>
      </w:r>
      <w:r w:rsidR="009C45AF" w:rsidRPr="006239CB">
        <w:rPr>
          <w:i/>
        </w:rPr>
        <w:t xml:space="preserve">, </w:t>
      </w:r>
      <w:del w:id="1842" w:author="Autor">
        <w:r w:rsidR="009C45AF" w:rsidRPr="00C43DB8">
          <w:rPr>
            <w:i/>
          </w:rPr>
          <w:delText>aká je forma</w:delText>
        </w:r>
      </w:del>
      <w:ins w:id="1843" w:author="Autor">
        <w:r w:rsidR="006239CB">
          <w:rPr>
            <w:i/>
          </w:rPr>
          <w:t>realizované formy</w:t>
        </w:r>
      </w:ins>
      <w:r w:rsidR="009C45AF" w:rsidRPr="006239CB">
        <w:rPr>
          <w:i/>
        </w:rPr>
        <w:t xml:space="preserve"> spolupráce, </w:t>
      </w:r>
      <w:r w:rsidR="00F0511D" w:rsidRPr="006239CB">
        <w:rPr>
          <w:i/>
        </w:rPr>
        <w:t xml:space="preserve">či sú </w:t>
      </w:r>
      <w:r w:rsidR="009C45AF" w:rsidRPr="006239CB">
        <w:rPr>
          <w:i/>
        </w:rPr>
        <w:t xml:space="preserve">uzatvorené dohody, počet </w:t>
      </w:r>
      <w:r w:rsidR="009D1CF6" w:rsidRPr="006239CB">
        <w:rPr>
          <w:i/>
        </w:rPr>
        <w:t xml:space="preserve">spoločných </w:t>
      </w:r>
      <w:r w:rsidR="009C45AF" w:rsidRPr="006239CB">
        <w:rPr>
          <w:i/>
        </w:rPr>
        <w:t>konzultácií...</w:t>
      </w:r>
      <w:r w:rsidR="00634156" w:rsidRPr="006239CB">
        <w:rPr>
          <w:i/>
        </w:rPr>
        <w:t xml:space="preserve"> Ak nie sú, bod sa odstráni</w:t>
      </w:r>
      <w:r w:rsidRPr="006239CB">
        <w:rPr>
          <w:i/>
        </w:rPr>
        <w:t>]</w:t>
      </w:r>
    </w:p>
    <w:p w:rsidR="00C15361" w:rsidRPr="00C43DB8" w:rsidRDefault="009C3CF8" w:rsidP="00C15361">
      <w:pPr>
        <w:pStyle w:val="MPCKO2"/>
        <w:numPr>
          <w:ilvl w:val="2"/>
          <w:numId w:val="2"/>
        </w:numPr>
        <w:rPr>
          <w:ins w:id="1844" w:author="Autor"/>
          <w:rStyle w:val="hps"/>
        </w:rPr>
      </w:pPr>
      <w:bookmarkStart w:id="1845" w:name="_Toc486832251"/>
      <w:r w:rsidRPr="00C43DB8">
        <w:rPr>
          <w:rStyle w:val="hps"/>
        </w:rPr>
        <w:t xml:space="preserve">Iné subjekty </w:t>
      </w:r>
      <w:ins w:id="1846" w:author="Autor">
        <w:r w:rsidR="00026993">
          <w:rPr>
            <w:rStyle w:val="hps"/>
          </w:rPr>
          <w:t>zapojené do riadenia a kontroly EŠIF</w:t>
        </w:r>
        <w:bookmarkEnd w:id="1845"/>
      </w:ins>
    </w:p>
    <w:p w:rsidR="006239CB" w:rsidRPr="00452FBD" w:rsidRDefault="006239CB">
      <w:pPr>
        <w:jc w:val="both"/>
        <w:rPr>
          <w:i/>
          <w:rPrChange w:id="1847" w:author="Autor">
            <w:rPr>
              <w:rStyle w:val="hps"/>
              <w:rFonts w:cs="Times New Roman"/>
              <w:b w:val="0"/>
              <w:bCs w:val="0"/>
              <w:color w:val="auto"/>
              <w:sz w:val="22"/>
              <w:lang w:eastAsia="sk-SK"/>
            </w:rPr>
          </w:rPrChange>
        </w:rPr>
        <w:pPrChange w:id="1848" w:author="Autor">
          <w:pPr>
            <w:pStyle w:val="MPCKO2"/>
            <w:numPr>
              <w:ilvl w:val="2"/>
              <w:numId w:val="2"/>
            </w:numPr>
            <w:ind w:left="1080" w:hanging="720"/>
          </w:pPr>
        </w:pPrChange>
      </w:pPr>
    </w:p>
    <w:p w:rsidR="00634156" w:rsidRPr="006239CB" w:rsidRDefault="00C43DB8">
      <w:pPr>
        <w:jc w:val="both"/>
        <w:rPr>
          <w:i/>
        </w:rPr>
        <w:pPrChange w:id="1849" w:author="Autor">
          <w:pPr>
            <w:pStyle w:val="Odsekzoznamu"/>
            <w:ind w:left="1080"/>
            <w:jc w:val="both"/>
          </w:pPr>
        </w:pPrChange>
      </w:pPr>
      <w:r w:rsidRPr="006239CB">
        <w:rPr>
          <w:i/>
        </w:rPr>
        <w:t>[</w:t>
      </w:r>
      <w:r w:rsidR="009C3CF8" w:rsidRPr="006239CB">
        <w:rPr>
          <w:i/>
        </w:rPr>
        <w:t>iba v prípade, že takáto spolupráca existuje, napr. s gestormi HP</w:t>
      </w:r>
      <w:r w:rsidR="00634156" w:rsidRPr="006239CB">
        <w:rPr>
          <w:i/>
        </w:rPr>
        <w:t>. Ak nie, bod sa odstráni</w:t>
      </w:r>
      <w:r w:rsidRPr="006239CB">
        <w:rPr>
          <w:i/>
        </w:rPr>
        <w:t>]</w:t>
      </w:r>
    </w:p>
    <w:p w:rsidR="00C15361" w:rsidRPr="00C15361" w:rsidRDefault="009D1CF6" w:rsidP="00C15361">
      <w:pPr>
        <w:pStyle w:val="MPCKO2"/>
        <w:numPr>
          <w:ilvl w:val="2"/>
          <w:numId w:val="2"/>
        </w:numPr>
        <w:rPr>
          <w:rStyle w:val="hps"/>
        </w:rPr>
      </w:pPr>
      <w:bookmarkStart w:id="1850" w:name="_Toc486832252"/>
      <w:r w:rsidRPr="00C15361">
        <w:rPr>
          <w:rStyle w:val="hps"/>
        </w:rPr>
        <w:lastRenderedPageBreak/>
        <w:t>Pripomienkov</w:t>
      </w:r>
      <w:r w:rsidR="00634156" w:rsidRPr="00C15361">
        <w:rPr>
          <w:rStyle w:val="hps"/>
        </w:rPr>
        <w:t>é konanie</w:t>
      </w:r>
      <w:bookmarkEnd w:id="1850"/>
      <w:r w:rsidRPr="00C15361">
        <w:rPr>
          <w:rStyle w:val="hps"/>
        </w:rPr>
        <w:t xml:space="preserve"> </w:t>
      </w:r>
    </w:p>
    <w:p w:rsidR="006239CB" w:rsidRDefault="006239CB" w:rsidP="006239CB">
      <w:pPr>
        <w:ind w:left="360"/>
        <w:jc w:val="both"/>
        <w:rPr>
          <w:ins w:id="1851" w:author="Autor"/>
          <w:i/>
        </w:rPr>
      </w:pPr>
    </w:p>
    <w:p w:rsidR="00634156" w:rsidRPr="006239CB" w:rsidRDefault="00C43DB8">
      <w:pPr>
        <w:jc w:val="both"/>
        <w:rPr>
          <w:i/>
        </w:rPr>
        <w:pPrChange w:id="1852" w:author="Autor">
          <w:pPr>
            <w:pStyle w:val="Odsekzoznamu"/>
            <w:ind w:left="1080"/>
            <w:jc w:val="both"/>
          </w:pPr>
        </w:pPrChange>
      </w:pPr>
      <w:r w:rsidRPr="006239CB">
        <w:rPr>
          <w:i/>
        </w:rPr>
        <w:t>[</w:t>
      </w:r>
      <w:r w:rsidR="009D1CF6" w:rsidRPr="006239CB">
        <w:rPr>
          <w:i/>
        </w:rPr>
        <w:t xml:space="preserve">koľko dokumentov bolo zaslaných na IPC, kto ich zasielal – RO, CKO..., koľko pripomienok vzniesli IPC a akého charakteru, ak </w:t>
      </w:r>
      <w:r w:rsidR="00AF1283" w:rsidRPr="006239CB">
        <w:rPr>
          <w:i/>
        </w:rPr>
        <w:t>zásadné</w:t>
      </w:r>
      <w:r w:rsidR="009D1CF6" w:rsidRPr="006239CB">
        <w:rPr>
          <w:i/>
        </w:rPr>
        <w:t>, napísať k čomu smerovali a ako boli vyhodnotené</w:t>
      </w:r>
      <w:r w:rsidR="00634156" w:rsidRPr="006239CB">
        <w:rPr>
          <w:i/>
        </w:rPr>
        <w:t>. Ak sa neuskutočnilo, bod sa odstráni</w:t>
      </w:r>
      <w:r w:rsidRPr="006239CB">
        <w:rPr>
          <w:i/>
        </w:rPr>
        <w:t>]</w:t>
      </w:r>
    </w:p>
    <w:p w:rsidR="00026993" w:rsidRPr="00452FBD" w:rsidRDefault="00026993">
      <w:pPr>
        <w:pStyle w:val="MPCKO2"/>
        <w:rPr>
          <w:rStyle w:val="hps"/>
          <w:b w:val="0"/>
          <w:color w:val="auto"/>
          <w:sz w:val="24"/>
          <w:rPrChange w:id="1853" w:author="Autor">
            <w:rPr>
              <w:rStyle w:val="hps"/>
              <w:rFonts w:cs="Times New Roman"/>
              <w:b w:val="0"/>
              <w:bCs w:val="0"/>
              <w:color w:val="auto"/>
              <w:sz w:val="24"/>
              <w:szCs w:val="24"/>
              <w:lang w:eastAsia="sk-SK"/>
            </w:rPr>
          </w:rPrChange>
        </w:rPr>
        <w:pPrChange w:id="1854" w:author="Autor">
          <w:pPr>
            <w:pStyle w:val="MPCKO2"/>
            <w:numPr>
              <w:ilvl w:val="2"/>
              <w:numId w:val="2"/>
            </w:numPr>
            <w:ind w:left="1080" w:hanging="720"/>
          </w:pPr>
        </w:pPrChange>
      </w:pPr>
      <w:moveFromRangeStart w:id="1855" w:author="Autor" w:name="move478042596"/>
      <w:moveFrom w:id="1856" w:author="Autor">
        <w:r w:rsidRPr="00C43DB8">
          <w:rPr>
            <w:rStyle w:val="hps"/>
          </w:rPr>
          <w:t xml:space="preserve">Inovatívne návrhy IPC </w:t>
        </w:r>
      </w:moveFrom>
    </w:p>
    <w:moveFromRangeEnd w:id="1855"/>
    <w:p w:rsidR="00634156" w:rsidRPr="00C43DB8" w:rsidRDefault="00C43DB8" w:rsidP="00C15361">
      <w:pPr>
        <w:pStyle w:val="Odsekzoznamu"/>
        <w:ind w:left="1080"/>
        <w:jc w:val="both"/>
        <w:rPr>
          <w:del w:id="1857" w:author="Autor"/>
          <w:i/>
        </w:rPr>
      </w:pPr>
      <w:del w:id="1858" w:author="Autor">
        <w:r w:rsidRPr="00C43DB8">
          <w:rPr>
            <w:i/>
          </w:rPr>
          <w:delText>[</w:delText>
        </w:r>
        <w:r w:rsidR="00A26B23" w:rsidRPr="00C43DB8">
          <w:rPr>
            <w:i/>
          </w:rPr>
          <w:delText xml:space="preserve">iniciatívne </w:delText>
        </w:r>
        <w:r w:rsidR="009D1CF6" w:rsidRPr="00C43DB8">
          <w:rPr>
            <w:i/>
          </w:rPr>
          <w:delText>návrhy na zlepšenie</w:delText>
        </w:r>
        <w:r w:rsidR="00634156" w:rsidRPr="00C43DB8">
          <w:rPr>
            <w:i/>
          </w:rPr>
          <w:delText xml:space="preserve"> činnosti IPC alebo EŠIF</w:delText>
        </w:r>
        <w:r w:rsidR="009D1CF6" w:rsidRPr="00C43DB8">
          <w:rPr>
            <w:i/>
          </w:rPr>
          <w:delText>, ktoré podal</w:delText>
        </w:r>
        <w:r w:rsidR="00634156" w:rsidRPr="00C43DB8">
          <w:rPr>
            <w:i/>
          </w:rPr>
          <w:delText>o IPC</w:delText>
        </w:r>
        <w:r w:rsidR="009D1CF6" w:rsidRPr="00C43DB8">
          <w:rPr>
            <w:i/>
          </w:rPr>
          <w:delText xml:space="preserve">, </w:delText>
        </w:r>
        <w:r w:rsidR="00A26B23" w:rsidRPr="00C43DB8">
          <w:rPr>
            <w:i/>
          </w:rPr>
          <w:delText xml:space="preserve">stručná informácia </w:delText>
        </w:r>
        <w:r w:rsidR="009D1CF6" w:rsidRPr="00C43DB8">
          <w:rPr>
            <w:i/>
          </w:rPr>
          <w:delText xml:space="preserve">komu, kedy, </w:delText>
        </w:r>
        <w:r w:rsidR="00634156" w:rsidRPr="00C43DB8">
          <w:rPr>
            <w:i/>
          </w:rPr>
          <w:delText xml:space="preserve">o čom boli, </w:delText>
        </w:r>
        <w:r w:rsidR="009D1CF6" w:rsidRPr="00C43DB8">
          <w:rPr>
            <w:i/>
          </w:rPr>
          <w:delText>či boli akceptované</w:delText>
        </w:r>
        <w:r w:rsidR="00634156" w:rsidRPr="00C43DB8">
          <w:rPr>
            <w:i/>
          </w:rPr>
          <w:delText>. Ak neboli podané, bod sa odstráni</w:delText>
        </w:r>
        <w:r w:rsidRPr="00C43DB8">
          <w:rPr>
            <w:i/>
          </w:rPr>
          <w:delText>]</w:delText>
        </w:r>
        <w:bookmarkStart w:id="1859" w:name="_Toc486832253"/>
        <w:bookmarkEnd w:id="1859"/>
      </w:del>
    </w:p>
    <w:p w:rsidR="00C36CA8" w:rsidRPr="00C15361" w:rsidRDefault="00C36CA8" w:rsidP="00C15361">
      <w:pPr>
        <w:pStyle w:val="MPCKO2"/>
        <w:numPr>
          <w:ilvl w:val="1"/>
          <w:numId w:val="2"/>
        </w:numPr>
        <w:ind w:left="0" w:firstLine="0"/>
        <w:rPr>
          <w:ins w:id="1860" w:author="Autor"/>
          <w:rStyle w:val="hps"/>
        </w:rPr>
      </w:pPr>
      <w:bookmarkStart w:id="1861" w:name="_Toc486832254"/>
      <w:r w:rsidRPr="00C15361">
        <w:rPr>
          <w:rStyle w:val="hps"/>
        </w:rPr>
        <w:t>Spolupráca s inými subjektmi</w:t>
      </w:r>
      <w:r w:rsidR="009D1CF6" w:rsidRPr="00C15361">
        <w:rPr>
          <w:rStyle w:val="hps"/>
        </w:rPr>
        <w:t xml:space="preserve"> </w:t>
      </w:r>
      <w:ins w:id="1862" w:author="Autor">
        <w:r w:rsidR="00026993">
          <w:rPr>
            <w:rStyle w:val="hps"/>
          </w:rPr>
          <w:t>mimo</w:t>
        </w:r>
        <w:r w:rsidR="008B6A13">
          <w:rPr>
            <w:rStyle w:val="hps"/>
          </w:rPr>
          <w:t xml:space="preserve"> </w:t>
        </w:r>
        <w:r w:rsidR="00026993">
          <w:rPr>
            <w:rStyle w:val="hps"/>
          </w:rPr>
          <w:t>EŠIF</w:t>
        </w:r>
        <w:bookmarkEnd w:id="1861"/>
      </w:ins>
    </w:p>
    <w:p w:rsidR="006239CB" w:rsidRPr="00452FBD" w:rsidRDefault="006239CB">
      <w:pPr>
        <w:jc w:val="both"/>
        <w:rPr>
          <w:i/>
          <w:rPrChange w:id="1863" w:author="Autor">
            <w:rPr>
              <w:rStyle w:val="hps"/>
              <w:rFonts w:cs="Times New Roman"/>
              <w:b w:val="0"/>
              <w:bCs w:val="0"/>
              <w:color w:val="auto"/>
              <w:sz w:val="22"/>
              <w:lang w:eastAsia="sk-SK"/>
            </w:rPr>
          </w:rPrChange>
        </w:rPr>
        <w:pPrChange w:id="1864" w:author="Autor">
          <w:pPr>
            <w:pStyle w:val="MPCKO2"/>
            <w:numPr>
              <w:ilvl w:val="1"/>
              <w:numId w:val="2"/>
            </w:numPr>
            <w:ind w:left="5606" w:hanging="360"/>
          </w:pPr>
        </w:pPrChange>
      </w:pPr>
    </w:p>
    <w:p w:rsidR="009C3CF8" w:rsidRPr="006239CB" w:rsidRDefault="004756D6">
      <w:pPr>
        <w:jc w:val="both"/>
        <w:rPr>
          <w:i/>
        </w:rPr>
        <w:pPrChange w:id="1865" w:author="Autor">
          <w:pPr>
            <w:pStyle w:val="Odsekzoznamu"/>
            <w:jc w:val="both"/>
          </w:pPr>
        </w:pPrChange>
      </w:pPr>
      <w:r w:rsidRPr="006239CB">
        <w:rPr>
          <w:i/>
        </w:rPr>
        <w:t>[</w:t>
      </w:r>
      <w:r w:rsidR="009C3CF8" w:rsidRPr="006239CB">
        <w:rPr>
          <w:i/>
        </w:rPr>
        <w:t xml:space="preserve">napr. s regionálnymi združeniami, </w:t>
      </w:r>
      <w:r w:rsidR="00744F9D" w:rsidRPr="006239CB">
        <w:rPr>
          <w:i/>
        </w:rPr>
        <w:t xml:space="preserve">regionálnymi rozvojovými agentúrami, </w:t>
      </w:r>
      <w:r w:rsidR="009C3CF8" w:rsidRPr="006239CB">
        <w:rPr>
          <w:i/>
        </w:rPr>
        <w:t>asociáciami...</w:t>
      </w:r>
      <w:r w:rsidR="00634156" w:rsidRPr="006239CB">
        <w:rPr>
          <w:i/>
        </w:rPr>
        <w:t xml:space="preserve"> Ak nebola, </w:t>
      </w:r>
      <w:r w:rsidR="00744F9D" w:rsidRPr="006239CB">
        <w:rPr>
          <w:i/>
        </w:rPr>
        <w:t xml:space="preserve">predmetný </w:t>
      </w:r>
      <w:r w:rsidR="00634156" w:rsidRPr="006239CB">
        <w:rPr>
          <w:i/>
        </w:rPr>
        <w:t>bod sa odstráni</w:t>
      </w:r>
      <w:r w:rsidRPr="006239CB">
        <w:rPr>
          <w:i/>
        </w:rPr>
        <w:t>]</w:t>
      </w:r>
    </w:p>
    <w:p w:rsidR="008B6A13" w:rsidRDefault="008B6A13" w:rsidP="00745A72">
      <w:pPr>
        <w:jc w:val="both"/>
        <w:rPr>
          <w:ins w:id="1866" w:author="Autor"/>
          <w:i/>
        </w:rPr>
      </w:pPr>
    </w:p>
    <w:p w:rsidR="00EA3DFB" w:rsidRPr="00745A72" w:rsidRDefault="00EA3DFB" w:rsidP="00745A72">
      <w:pPr>
        <w:jc w:val="both"/>
        <w:rPr>
          <w:ins w:id="1867" w:author="Autor"/>
          <w:i/>
        </w:rPr>
      </w:pPr>
    </w:p>
    <w:p w:rsidR="008B6A13" w:rsidRDefault="00A7458C" w:rsidP="008B6A13">
      <w:pPr>
        <w:pStyle w:val="MPCKO1"/>
        <w:numPr>
          <w:ilvl w:val="0"/>
          <w:numId w:val="2"/>
        </w:numPr>
        <w:ind w:left="0" w:firstLine="0"/>
        <w:rPr>
          <w:ins w:id="1868" w:author="Autor"/>
          <w:rStyle w:val="hps"/>
        </w:rPr>
      </w:pPr>
      <w:bookmarkStart w:id="1869" w:name="_Toc486832255"/>
      <w:ins w:id="1870" w:author="Autor">
        <w:r>
          <w:rPr>
            <w:rStyle w:val="hps"/>
          </w:rPr>
          <w:t>Informačné školenia a semináre</w:t>
        </w:r>
        <w:bookmarkEnd w:id="1869"/>
      </w:ins>
    </w:p>
    <w:p w:rsidR="008B6A13" w:rsidRDefault="00A7458C" w:rsidP="008B6A13">
      <w:pPr>
        <w:pStyle w:val="MPCKO2"/>
        <w:numPr>
          <w:ilvl w:val="1"/>
          <w:numId w:val="2"/>
        </w:numPr>
        <w:ind w:left="0" w:firstLine="0"/>
        <w:rPr>
          <w:ins w:id="1871" w:author="Autor"/>
          <w:rStyle w:val="hps"/>
        </w:rPr>
      </w:pPr>
      <w:bookmarkStart w:id="1872" w:name="_Toc486832256"/>
      <w:ins w:id="1873" w:author="Autor">
        <w:r>
          <w:rPr>
            <w:rStyle w:val="hps"/>
          </w:rPr>
          <w:t>Informačné školenia a semináre</w:t>
        </w:r>
        <w:r w:rsidR="008B6A13">
          <w:rPr>
            <w:rStyle w:val="hps"/>
          </w:rPr>
          <w:t xml:space="preserve"> pre verejnosť</w:t>
        </w:r>
        <w:bookmarkEnd w:id="1872"/>
      </w:ins>
    </w:p>
    <w:p w:rsidR="006239CB" w:rsidRDefault="006239CB" w:rsidP="006239CB">
      <w:pPr>
        <w:jc w:val="both"/>
        <w:rPr>
          <w:ins w:id="1874" w:author="Autor"/>
          <w:i/>
          <w:color w:val="365F91" w:themeColor="accent1" w:themeShade="BF"/>
        </w:rPr>
      </w:pPr>
    </w:p>
    <w:p w:rsidR="006239CB" w:rsidRPr="001E16E0" w:rsidRDefault="006239CB" w:rsidP="006239CB">
      <w:pPr>
        <w:jc w:val="both"/>
        <w:rPr>
          <w:ins w:id="1875" w:author="Autor"/>
          <w:i/>
          <w:color w:val="365F91" w:themeColor="accent1" w:themeShade="BF"/>
        </w:rPr>
      </w:pPr>
      <w:ins w:id="1876" w:author="Autor">
        <w:r w:rsidRPr="001E16E0">
          <w:rPr>
            <w:i/>
            <w:color w:val="365F91" w:themeColor="accent1" w:themeShade="BF"/>
          </w:rPr>
          <w:t>[tabuľky nižšie vypĺňa IPC na základe údajov uvedených v databáze na hárku „</w:t>
        </w:r>
        <w:r w:rsidRPr="006239CB">
          <w:rPr>
            <w:i/>
            <w:color w:val="365F91" w:themeColor="accent1" w:themeShade="BF"/>
          </w:rPr>
          <w:t>Informačné semináre a školenia IPC pre EŠIF</w:t>
        </w:r>
        <w:r w:rsidRPr="001E16E0">
          <w:rPr>
            <w:i/>
            <w:color w:val="365F91" w:themeColor="accent1" w:themeShade="BF"/>
          </w:rPr>
          <w:t>“]</w:t>
        </w:r>
      </w:ins>
    </w:p>
    <w:p w:rsidR="006239CB" w:rsidRPr="006239CB" w:rsidRDefault="006239CB" w:rsidP="006239CB">
      <w:pPr>
        <w:jc w:val="both"/>
        <w:rPr>
          <w:ins w:id="1877" w:author="Autor"/>
          <w:rStyle w:val="hps"/>
          <w:i/>
          <w:color w:val="365F91" w:themeColor="accent1" w:themeShade="BF"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993"/>
        <w:gridCol w:w="1134"/>
        <w:gridCol w:w="2409"/>
        <w:gridCol w:w="1418"/>
        <w:gridCol w:w="1276"/>
        <w:gridCol w:w="1383"/>
        <w:tblGridChange w:id="1878">
          <w:tblGrid>
            <w:gridCol w:w="675"/>
            <w:gridCol w:w="993"/>
            <w:gridCol w:w="992"/>
            <w:gridCol w:w="2551"/>
            <w:gridCol w:w="1418"/>
            <w:gridCol w:w="1276"/>
            <w:gridCol w:w="1383"/>
          </w:tblGrid>
        </w:tblGridChange>
      </w:tblGrid>
      <w:tr w:rsidR="00A7458C" w:rsidTr="004F0CF8">
        <w:trPr>
          <w:ins w:id="1879" w:author="Autor"/>
        </w:trPr>
        <w:tc>
          <w:tcPr>
            <w:tcW w:w="9288" w:type="dxa"/>
            <w:gridSpan w:val="7"/>
          </w:tcPr>
          <w:p w:rsidR="00A7458C" w:rsidRDefault="00344AFD" w:rsidP="00745A72">
            <w:pPr>
              <w:jc w:val="center"/>
              <w:rPr>
                <w:ins w:id="1880" w:author="Autor"/>
                <w:rStyle w:val="hps"/>
              </w:rPr>
            </w:pPr>
            <w:ins w:id="1881" w:author="Autor">
              <w:r>
                <w:rPr>
                  <w:b/>
                  <w:i/>
                </w:rPr>
                <w:t>Prehľad</w:t>
              </w:r>
              <w:r w:rsidR="00745A72" w:rsidRPr="00100701">
                <w:rPr>
                  <w:b/>
                  <w:i/>
                </w:rPr>
                <w:t xml:space="preserve"> </w:t>
              </w:r>
              <w:r w:rsidR="00745A72">
                <w:rPr>
                  <w:b/>
                  <w:i/>
                </w:rPr>
                <w:t>informačných školení a seminárov pre verejnosť – podľa témy</w:t>
              </w:r>
            </w:ins>
          </w:p>
        </w:tc>
      </w:tr>
      <w:tr w:rsidR="009E03A8" w:rsidTr="00AE6A1C">
        <w:tblPrEx>
          <w:tblW w:w="0" w:type="auto"/>
          <w:tblLayout w:type="fixed"/>
          <w:tblPrExChange w:id="1882" w:author="Autor">
            <w:tblPrEx>
              <w:tblW w:w="0" w:type="auto"/>
              <w:tblLayout w:type="fixed"/>
            </w:tblPrEx>
          </w:tblPrExChange>
        </w:tblPrEx>
        <w:trPr>
          <w:ins w:id="1883" w:author="Autor"/>
        </w:trPr>
        <w:tc>
          <w:tcPr>
            <w:tcW w:w="675" w:type="dxa"/>
            <w:tcPrChange w:id="1884" w:author="Autor">
              <w:tcPr>
                <w:tcW w:w="675" w:type="dxa"/>
              </w:tcPr>
            </w:tcPrChange>
          </w:tcPr>
          <w:p w:rsidR="008B6A13" w:rsidRDefault="008B6A13" w:rsidP="004F0CF8">
            <w:pPr>
              <w:rPr>
                <w:ins w:id="1885" w:author="Autor"/>
                <w:rStyle w:val="hps"/>
              </w:rPr>
            </w:pPr>
            <w:ins w:id="1886" w:author="Autor">
              <w:r>
                <w:rPr>
                  <w:rStyle w:val="hps"/>
                </w:rPr>
                <w:t>p.č.</w:t>
              </w:r>
            </w:ins>
          </w:p>
        </w:tc>
        <w:tc>
          <w:tcPr>
            <w:tcW w:w="993" w:type="dxa"/>
            <w:tcPrChange w:id="1887" w:author="Autor">
              <w:tcPr>
                <w:tcW w:w="993" w:type="dxa"/>
              </w:tcPr>
            </w:tcPrChange>
          </w:tcPr>
          <w:p w:rsidR="008B6A13" w:rsidRDefault="008B6A13" w:rsidP="009E03A8">
            <w:pPr>
              <w:rPr>
                <w:ins w:id="1888" w:author="Autor"/>
                <w:rStyle w:val="hps"/>
              </w:rPr>
            </w:pPr>
            <w:ins w:id="1889" w:author="Autor">
              <w:r>
                <w:rPr>
                  <w:rStyle w:val="hps"/>
                </w:rPr>
                <w:t>Termí</w:t>
              </w:r>
              <w:r w:rsidR="009E03A8">
                <w:rPr>
                  <w:rStyle w:val="hps"/>
                </w:rPr>
                <w:t>n</w:t>
              </w:r>
            </w:ins>
          </w:p>
        </w:tc>
        <w:tc>
          <w:tcPr>
            <w:tcW w:w="1134" w:type="dxa"/>
            <w:tcPrChange w:id="1890" w:author="Autor">
              <w:tcPr>
                <w:tcW w:w="992" w:type="dxa"/>
              </w:tcPr>
            </w:tcPrChange>
          </w:tcPr>
          <w:p w:rsidR="008B6A13" w:rsidRDefault="00AB5C48" w:rsidP="004F0CF8">
            <w:pPr>
              <w:rPr>
                <w:ins w:id="1891" w:author="Autor"/>
                <w:rStyle w:val="hps"/>
              </w:rPr>
            </w:pPr>
            <w:ins w:id="1892" w:author="Autor">
              <w:r>
                <w:rPr>
                  <w:rStyle w:val="hps"/>
                </w:rPr>
                <w:t xml:space="preserve">Kategória </w:t>
              </w:r>
            </w:ins>
          </w:p>
        </w:tc>
        <w:tc>
          <w:tcPr>
            <w:tcW w:w="2409" w:type="dxa"/>
            <w:tcPrChange w:id="1893" w:author="Autor">
              <w:tcPr>
                <w:tcW w:w="2551" w:type="dxa"/>
              </w:tcPr>
            </w:tcPrChange>
          </w:tcPr>
          <w:p w:rsidR="008B6A13" w:rsidRDefault="008B6A13" w:rsidP="00A7458C">
            <w:pPr>
              <w:rPr>
                <w:ins w:id="1894" w:author="Autor"/>
                <w:rStyle w:val="hps"/>
              </w:rPr>
            </w:pPr>
            <w:ins w:id="1895" w:author="Autor">
              <w:r>
                <w:rPr>
                  <w:rStyle w:val="hps"/>
                </w:rPr>
                <w:t xml:space="preserve">Názov </w:t>
              </w:r>
              <w:r w:rsidR="00A7458C">
                <w:rPr>
                  <w:rStyle w:val="hps"/>
                </w:rPr>
                <w:t>školenia/seminára</w:t>
              </w:r>
              <w:r w:rsidR="009E03A8">
                <w:rPr>
                  <w:rStyle w:val="hps"/>
                </w:rPr>
                <w:t>*</w:t>
              </w:r>
            </w:ins>
          </w:p>
        </w:tc>
        <w:tc>
          <w:tcPr>
            <w:tcW w:w="1418" w:type="dxa"/>
            <w:tcPrChange w:id="1896" w:author="Autor">
              <w:tcPr>
                <w:tcW w:w="1418" w:type="dxa"/>
              </w:tcPr>
            </w:tcPrChange>
          </w:tcPr>
          <w:p w:rsidR="008B6A13" w:rsidRDefault="008B6A13" w:rsidP="009E03A8">
            <w:pPr>
              <w:rPr>
                <w:ins w:id="1897" w:author="Autor"/>
                <w:rStyle w:val="hps"/>
              </w:rPr>
            </w:pPr>
            <w:ins w:id="1898" w:author="Autor">
              <w:r>
                <w:rPr>
                  <w:rStyle w:val="hps"/>
                </w:rPr>
                <w:t>Organizátor</w:t>
              </w:r>
              <w:r w:rsidR="009E03A8">
                <w:rPr>
                  <w:rStyle w:val="hps"/>
                </w:rPr>
                <w:t>**</w:t>
              </w:r>
              <w:r>
                <w:rPr>
                  <w:rStyle w:val="hps"/>
                </w:rPr>
                <w:t xml:space="preserve"> </w:t>
              </w:r>
            </w:ins>
          </w:p>
        </w:tc>
        <w:tc>
          <w:tcPr>
            <w:tcW w:w="1276" w:type="dxa"/>
            <w:tcPrChange w:id="1899" w:author="Autor">
              <w:tcPr>
                <w:tcW w:w="1276" w:type="dxa"/>
              </w:tcPr>
            </w:tcPrChange>
          </w:tcPr>
          <w:p w:rsidR="008B6A13" w:rsidRDefault="008B6A13" w:rsidP="004F0CF8">
            <w:pPr>
              <w:rPr>
                <w:ins w:id="1900" w:author="Autor"/>
                <w:rStyle w:val="hps"/>
              </w:rPr>
            </w:pPr>
            <w:ins w:id="1901" w:author="Autor">
              <w:r>
                <w:rPr>
                  <w:rStyle w:val="hps"/>
                </w:rPr>
                <w:t xml:space="preserve">Počet účastníkov </w:t>
              </w:r>
            </w:ins>
          </w:p>
        </w:tc>
        <w:tc>
          <w:tcPr>
            <w:tcW w:w="1383" w:type="dxa"/>
            <w:tcPrChange w:id="1902" w:author="Autor">
              <w:tcPr>
                <w:tcW w:w="1383" w:type="dxa"/>
              </w:tcPr>
            </w:tcPrChange>
          </w:tcPr>
          <w:p w:rsidR="008B6A13" w:rsidRDefault="008B6A13" w:rsidP="004F0CF8">
            <w:pPr>
              <w:rPr>
                <w:ins w:id="1903" w:author="Autor"/>
                <w:rStyle w:val="hps"/>
              </w:rPr>
            </w:pPr>
            <w:ins w:id="1904" w:author="Autor">
              <w:r>
                <w:rPr>
                  <w:rStyle w:val="hps"/>
                </w:rPr>
                <w:t xml:space="preserve">Vyjadrenie spokojnosti účastníkov </w:t>
              </w:r>
              <w:r w:rsidRPr="00482E23">
                <w:rPr>
                  <w:rStyle w:val="hps"/>
                  <w:sz w:val="20"/>
                  <w:szCs w:val="20"/>
                </w:rPr>
                <w:t>(priemer v %)</w:t>
              </w:r>
              <w:r>
                <w:rPr>
                  <w:rStyle w:val="hps"/>
                  <w:sz w:val="20"/>
                  <w:szCs w:val="20"/>
                </w:rPr>
                <w:t>**</w:t>
              </w:r>
              <w:r w:rsidR="009E03A8">
                <w:rPr>
                  <w:rStyle w:val="hps"/>
                  <w:sz w:val="20"/>
                  <w:szCs w:val="20"/>
                </w:rPr>
                <w:t>*</w:t>
              </w:r>
            </w:ins>
          </w:p>
        </w:tc>
      </w:tr>
      <w:tr w:rsidR="00A7458C" w:rsidTr="00AE6A1C">
        <w:tblPrEx>
          <w:tblW w:w="0" w:type="auto"/>
          <w:tblLayout w:type="fixed"/>
          <w:tblPrExChange w:id="1905" w:author="Autor">
            <w:tblPrEx>
              <w:tblW w:w="0" w:type="auto"/>
              <w:tblLayout w:type="fixed"/>
            </w:tblPrEx>
          </w:tblPrExChange>
        </w:tblPrEx>
        <w:trPr>
          <w:ins w:id="1906" w:author="Autor"/>
        </w:trPr>
        <w:tc>
          <w:tcPr>
            <w:tcW w:w="675" w:type="dxa"/>
            <w:tcPrChange w:id="1907" w:author="Autor">
              <w:tcPr>
                <w:tcW w:w="675" w:type="dxa"/>
              </w:tcPr>
            </w:tcPrChange>
          </w:tcPr>
          <w:p w:rsidR="00A7458C" w:rsidRDefault="00A7458C" w:rsidP="004F0CF8">
            <w:pPr>
              <w:rPr>
                <w:ins w:id="1908" w:author="Autor"/>
                <w:rStyle w:val="hps"/>
              </w:rPr>
            </w:pPr>
            <w:ins w:id="1909" w:author="Autor">
              <w:r>
                <w:rPr>
                  <w:rStyle w:val="hps"/>
                </w:rPr>
                <w:t>1.</w:t>
              </w:r>
            </w:ins>
          </w:p>
        </w:tc>
        <w:tc>
          <w:tcPr>
            <w:tcW w:w="993" w:type="dxa"/>
            <w:tcPrChange w:id="1910" w:author="Autor">
              <w:tcPr>
                <w:tcW w:w="993" w:type="dxa"/>
              </w:tcPr>
            </w:tcPrChange>
          </w:tcPr>
          <w:p w:rsidR="00A7458C" w:rsidRDefault="00A7458C" w:rsidP="004F0CF8">
            <w:pPr>
              <w:rPr>
                <w:ins w:id="1911" w:author="Autor"/>
                <w:rStyle w:val="hps"/>
              </w:rPr>
            </w:pPr>
          </w:p>
        </w:tc>
        <w:tc>
          <w:tcPr>
            <w:tcW w:w="1134" w:type="dxa"/>
            <w:tcPrChange w:id="1912" w:author="Autor">
              <w:tcPr>
                <w:tcW w:w="992" w:type="dxa"/>
              </w:tcPr>
            </w:tcPrChange>
          </w:tcPr>
          <w:p w:rsidR="00A7458C" w:rsidRDefault="00A7458C" w:rsidP="004F0CF8">
            <w:pPr>
              <w:rPr>
                <w:ins w:id="1913" w:author="Autor"/>
                <w:rStyle w:val="hps"/>
              </w:rPr>
            </w:pPr>
          </w:p>
        </w:tc>
        <w:tc>
          <w:tcPr>
            <w:tcW w:w="2409" w:type="dxa"/>
            <w:tcPrChange w:id="1914" w:author="Autor">
              <w:tcPr>
                <w:tcW w:w="2551" w:type="dxa"/>
              </w:tcPr>
            </w:tcPrChange>
          </w:tcPr>
          <w:p w:rsidR="00A7458C" w:rsidRDefault="00A7458C" w:rsidP="004F0CF8">
            <w:pPr>
              <w:rPr>
                <w:ins w:id="1915" w:author="Autor"/>
                <w:rStyle w:val="hps"/>
              </w:rPr>
            </w:pPr>
          </w:p>
        </w:tc>
        <w:tc>
          <w:tcPr>
            <w:tcW w:w="1418" w:type="dxa"/>
            <w:tcPrChange w:id="1916" w:author="Autor">
              <w:tcPr>
                <w:tcW w:w="1418" w:type="dxa"/>
              </w:tcPr>
            </w:tcPrChange>
          </w:tcPr>
          <w:p w:rsidR="00A7458C" w:rsidRPr="00482E23" w:rsidRDefault="00A7458C" w:rsidP="004F0CF8">
            <w:pPr>
              <w:rPr>
                <w:ins w:id="1917" w:author="Autor"/>
                <w:rStyle w:val="hps"/>
                <w:sz w:val="20"/>
                <w:szCs w:val="20"/>
              </w:rPr>
            </w:pPr>
          </w:p>
        </w:tc>
        <w:tc>
          <w:tcPr>
            <w:tcW w:w="1276" w:type="dxa"/>
            <w:tcPrChange w:id="1918" w:author="Autor">
              <w:tcPr>
                <w:tcW w:w="1276" w:type="dxa"/>
              </w:tcPr>
            </w:tcPrChange>
          </w:tcPr>
          <w:p w:rsidR="00A7458C" w:rsidRDefault="00A7458C" w:rsidP="004F0CF8">
            <w:pPr>
              <w:rPr>
                <w:ins w:id="1919" w:author="Autor"/>
                <w:rStyle w:val="hps"/>
              </w:rPr>
            </w:pPr>
          </w:p>
        </w:tc>
        <w:tc>
          <w:tcPr>
            <w:tcW w:w="1383" w:type="dxa"/>
            <w:tcPrChange w:id="1920" w:author="Autor">
              <w:tcPr>
                <w:tcW w:w="1383" w:type="dxa"/>
              </w:tcPr>
            </w:tcPrChange>
          </w:tcPr>
          <w:p w:rsidR="00A7458C" w:rsidRDefault="00A7458C" w:rsidP="004F0CF8">
            <w:pPr>
              <w:rPr>
                <w:ins w:id="1921" w:author="Autor"/>
                <w:rStyle w:val="hps"/>
              </w:rPr>
            </w:pPr>
          </w:p>
        </w:tc>
      </w:tr>
      <w:tr w:rsidR="00A7458C" w:rsidTr="00AE6A1C">
        <w:tblPrEx>
          <w:tblW w:w="0" w:type="auto"/>
          <w:tblLayout w:type="fixed"/>
          <w:tblPrExChange w:id="1922" w:author="Autor">
            <w:tblPrEx>
              <w:tblW w:w="0" w:type="auto"/>
              <w:tblLayout w:type="fixed"/>
            </w:tblPrEx>
          </w:tblPrExChange>
        </w:tblPrEx>
        <w:trPr>
          <w:ins w:id="1923" w:author="Autor"/>
        </w:trPr>
        <w:tc>
          <w:tcPr>
            <w:tcW w:w="675" w:type="dxa"/>
            <w:tcPrChange w:id="1924" w:author="Autor">
              <w:tcPr>
                <w:tcW w:w="675" w:type="dxa"/>
              </w:tcPr>
            </w:tcPrChange>
          </w:tcPr>
          <w:p w:rsidR="00A7458C" w:rsidRDefault="00A7458C" w:rsidP="004F0CF8">
            <w:pPr>
              <w:rPr>
                <w:ins w:id="1925" w:author="Autor"/>
                <w:rStyle w:val="hps"/>
              </w:rPr>
            </w:pPr>
            <w:ins w:id="1926" w:author="Autor">
              <w:r>
                <w:rPr>
                  <w:rStyle w:val="hps"/>
                </w:rPr>
                <w:t>2.</w:t>
              </w:r>
            </w:ins>
          </w:p>
        </w:tc>
        <w:tc>
          <w:tcPr>
            <w:tcW w:w="993" w:type="dxa"/>
            <w:tcPrChange w:id="1927" w:author="Autor">
              <w:tcPr>
                <w:tcW w:w="993" w:type="dxa"/>
              </w:tcPr>
            </w:tcPrChange>
          </w:tcPr>
          <w:p w:rsidR="00A7458C" w:rsidRDefault="00A7458C" w:rsidP="004F0CF8">
            <w:pPr>
              <w:rPr>
                <w:ins w:id="1928" w:author="Autor"/>
                <w:rStyle w:val="hps"/>
              </w:rPr>
            </w:pPr>
          </w:p>
        </w:tc>
        <w:tc>
          <w:tcPr>
            <w:tcW w:w="1134" w:type="dxa"/>
            <w:tcPrChange w:id="1929" w:author="Autor">
              <w:tcPr>
                <w:tcW w:w="992" w:type="dxa"/>
              </w:tcPr>
            </w:tcPrChange>
          </w:tcPr>
          <w:p w:rsidR="00A7458C" w:rsidRDefault="00A7458C" w:rsidP="004F0CF8">
            <w:pPr>
              <w:rPr>
                <w:ins w:id="1930" w:author="Autor"/>
                <w:rStyle w:val="hps"/>
              </w:rPr>
            </w:pPr>
          </w:p>
        </w:tc>
        <w:tc>
          <w:tcPr>
            <w:tcW w:w="2409" w:type="dxa"/>
            <w:tcPrChange w:id="1931" w:author="Autor">
              <w:tcPr>
                <w:tcW w:w="2551" w:type="dxa"/>
              </w:tcPr>
            </w:tcPrChange>
          </w:tcPr>
          <w:p w:rsidR="00A7458C" w:rsidRDefault="00A7458C" w:rsidP="004F0CF8">
            <w:pPr>
              <w:rPr>
                <w:ins w:id="1932" w:author="Autor"/>
                <w:rStyle w:val="hps"/>
              </w:rPr>
            </w:pPr>
          </w:p>
        </w:tc>
        <w:tc>
          <w:tcPr>
            <w:tcW w:w="1418" w:type="dxa"/>
            <w:tcPrChange w:id="1933" w:author="Autor">
              <w:tcPr>
                <w:tcW w:w="1418" w:type="dxa"/>
              </w:tcPr>
            </w:tcPrChange>
          </w:tcPr>
          <w:p w:rsidR="00A7458C" w:rsidRDefault="00A7458C" w:rsidP="004F0CF8">
            <w:pPr>
              <w:rPr>
                <w:ins w:id="1934" w:author="Autor"/>
                <w:rStyle w:val="hps"/>
              </w:rPr>
            </w:pPr>
          </w:p>
        </w:tc>
        <w:tc>
          <w:tcPr>
            <w:tcW w:w="1276" w:type="dxa"/>
            <w:tcPrChange w:id="1935" w:author="Autor">
              <w:tcPr>
                <w:tcW w:w="1276" w:type="dxa"/>
              </w:tcPr>
            </w:tcPrChange>
          </w:tcPr>
          <w:p w:rsidR="00A7458C" w:rsidRDefault="00A7458C" w:rsidP="004F0CF8">
            <w:pPr>
              <w:rPr>
                <w:ins w:id="1936" w:author="Autor"/>
                <w:rStyle w:val="hps"/>
              </w:rPr>
            </w:pPr>
          </w:p>
        </w:tc>
        <w:tc>
          <w:tcPr>
            <w:tcW w:w="1383" w:type="dxa"/>
            <w:tcPrChange w:id="1937" w:author="Autor">
              <w:tcPr>
                <w:tcW w:w="1383" w:type="dxa"/>
              </w:tcPr>
            </w:tcPrChange>
          </w:tcPr>
          <w:p w:rsidR="00A7458C" w:rsidRDefault="00A7458C" w:rsidP="004F0CF8">
            <w:pPr>
              <w:rPr>
                <w:ins w:id="1938" w:author="Autor"/>
                <w:rStyle w:val="hps"/>
              </w:rPr>
            </w:pPr>
          </w:p>
        </w:tc>
      </w:tr>
      <w:tr w:rsidR="00A7458C" w:rsidTr="00AE6A1C">
        <w:tblPrEx>
          <w:tblW w:w="0" w:type="auto"/>
          <w:tblLayout w:type="fixed"/>
          <w:tblPrExChange w:id="1939" w:author="Autor">
            <w:tblPrEx>
              <w:tblW w:w="0" w:type="auto"/>
              <w:tblLayout w:type="fixed"/>
            </w:tblPrEx>
          </w:tblPrExChange>
        </w:tblPrEx>
        <w:trPr>
          <w:ins w:id="1940" w:author="Autor"/>
        </w:trPr>
        <w:tc>
          <w:tcPr>
            <w:tcW w:w="675" w:type="dxa"/>
            <w:tcPrChange w:id="1941" w:author="Autor">
              <w:tcPr>
                <w:tcW w:w="675" w:type="dxa"/>
              </w:tcPr>
            </w:tcPrChange>
          </w:tcPr>
          <w:p w:rsidR="00A7458C" w:rsidRDefault="00A7458C" w:rsidP="004F0CF8">
            <w:pPr>
              <w:rPr>
                <w:ins w:id="1942" w:author="Autor"/>
                <w:rStyle w:val="hps"/>
              </w:rPr>
            </w:pPr>
            <w:ins w:id="1943" w:author="Autor">
              <w:r>
                <w:rPr>
                  <w:rStyle w:val="hps"/>
                </w:rPr>
                <w:t>x</w:t>
              </w:r>
            </w:ins>
          </w:p>
        </w:tc>
        <w:tc>
          <w:tcPr>
            <w:tcW w:w="993" w:type="dxa"/>
            <w:tcPrChange w:id="1944" w:author="Autor">
              <w:tcPr>
                <w:tcW w:w="993" w:type="dxa"/>
              </w:tcPr>
            </w:tcPrChange>
          </w:tcPr>
          <w:p w:rsidR="00A7458C" w:rsidRDefault="00A7458C" w:rsidP="004F0CF8">
            <w:pPr>
              <w:rPr>
                <w:ins w:id="1945" w:author="Autor"/>
                <w:rStyle w:val="hps"/>
              </w:rPr>
            </w:pPr>
          </w:p>
        </w:tc>
        <w:tc>
          <w:tcPr>
            <w:tcW w:w="1134" w:type="dxa"/>
            <w:tcPrChange w:id="1946" w:author="Autor">
              <w:tcPr>
                <w:tcW w:w="992" w:type="dxa"/>
              </w:tcPr>
            </w:tcPrChange>
          </w:tcPr>
          <w:p w:rsidR="00A7458C" w:rsidRDefault="00A7458C" w:rsidP="004F0CF8">
            <w:pPr>
              <w:rPr>
                <w:ins w:id="1947" w:author="Autor"/>
                <w:rStyle w:val="hps"/>
              </w:rPr>
            </w:pPr>
          </w:p>
        </w:tc>
        <w:tc>
          <w:tcPr>
            <w:tcW w:w="2409" w:type="dxa"/>
            <w:tcPrChange w:id="1948" w:author="Autor">
              <w:tcPr>
                <w:tcW w:w="2551" w:type="dxa"/>
              </w:tcPr>
            </w:tcPrChange>
          </w:tcPr>
          <w:p w:rsidR="00A7458C" w:rsidRDefault="00A7458C" w:rsidP="004F0CF8">
            <w:pPr>
              <w:rPr>
                <w:ins w:id="1949" w:author="Autor"/>
                <w:rStyle w:val="hps"/>
              </w:rPr>
            </w:pPr>
          </w:p>
        </w:tc>
        <w:tc>
          <w:tcPr>
            <w:tcW w:w="1418" w:type="dxa"/>
            <w:tcPrChange w:id="1950" w:author="Autor">
              <w:tcPr>
                <w:tcW w:w="1418" w:type="dxa"/>
              </w:tcPr>
            </w:tcPrChange>
          </w:tcPr>
          <w:p w:rsidR="00A7458C" w:rsidRDefault="00A7458C" w:rsidP="004F0CF8">
            <w:pPr>
              <w:rPr>
                <w:ins w:id="1951" w:author="Autor"/>
                <w:rStyle w:val="hps"/>
              </w:rPr>
            </w:pPr>
          </w:p>
        </w:tc>
        <w:tc>
          <w:tcPr>
            <w:tcW w:w="1276" w:type="dxa"/>
            <w:tcPrChange w:id="1952" w:author="Autor">
              <w:tcPr>
                <w:tcW w:w="1276" w:type="dxa"/>
              </w:tcPr>
            </w:tcPrChange>
          </w:tcPr>
          <w:p w:rsidR="00A7458C" w:rsidRDefault="00A7458C" w:rsidP="004F0CF8">
            <w:pPr>
              <w:rPr>
                <w:ins w:id="1953" w:author="Autor"/>
                <w:rStyle w:val="hps"/>
              </w:rPr>
            </w:pPr>
          </w:p>
        </w:tc>
        <w:tc>
          <w:tcPr>
            <w:tcW w:w="1383" w:type="dxa"/>
            <w:tcPrChange w:id="1954" w:author="Autor">
              <w:tcPr>
                <w:tcW w:w="1383" w:type="dxa"/>
              </w:tcPr>
            </w:tcPrChange>
          </w:tcPr>
          <w:p w:rsidR="00A7458C" w:rsidRDefault="00A7458C" w:rsidP="004F0CF8">
            <w:pPr>
              <w:rPr>
                <w:ins w:id="1955" w:author="Autor"/>
                <w:rStyle w:val="hps"/>
              </w:rPr>
            </w:pPr>
          </w:p>
        </w:tc>
      </w:tr>
      <w:tr w:rsidR="00745A72" w:rsidTr="00AE6A1C">
        <w:tblPrEx>
          <w:tblW w:w="0" w:type="auto"/>
          <w:tblLayout w:type="fixed"/>
          <w:tblPrExChange w:id="1956" w:author="Autor">
            <w:tblPrEx>
              <w:tblW w:w="0" w:type="auto"/>
              <w:tblLayout w:type="fixed"/>
            </w:tblPrEx>
          </w:tblPrExChange>
        </w:tblPrEx>
        <w:trPr>
          <w:ins w:id="1957" w:author="Autor"/>
        </w:trPr>
        <w:tc>
          <w:tcPr>
            <w:tcW w:w="675" w:type="dxa"/>
            <w:tcPrChange w:id="1958" w:author="Autor">
              <w:tcPr>
                <w:tcW w:w="675" w:type="dxa"/>
              </w:tcPr>
            </w:tcPrChange>
          </w:tcPr>
          <w:p w:rsidR="00745A72" w:rsidRDefault="00745A72" w:rsidP="004F0CF8">
            <w:pPr>
              <w:rPr>
                <w:ins w:id="1959" w:author="Autor"/>
                <w:rStyle w:val="hps"/>
              </w:rPr>
            </w:pPr>
            <w:ins w:id="1960" w:author="Autor">
              <w:r>
                <w:rPr>
                  <w:rStyle w:val="hps"/>
                </w:rPr>
                <w:t>xx</w:t>
              </w:r>
            </w:ins>
          </w:p>
        </w:tc>
        <w:tc>
          <w:tcPr>
            <w:tcW w:w="993" w:type="dxa"/>
            <w:tcPrChange w:id="1961" w:author="Autor">
              <w:tcPr>
                <w:tcW w:w="993" w:type="dxa"/>
              </w:tcPr>
            </w:tcPrChange>
          </w:tcPr>
          <w:p w:rsidR="00745A72" w:rsidRDefault="00745A72" w:rsidP="004F0CF8">
            <w:pPr>
              <w:rPr>
                <w:ins w:id="1962" w:author="Autor"/>
                <w:rStyle w:val="hps"/>
              </w:rPr>
            </w:pPr>
          </w:p>
        </w:tc>
        <w:tc>
          <w:tcPr>
            <w:tcW w:w="1134" w:type="dxa"/>
            <w:tcPrChange w:id="1963" w:author="Autor">
              <w:tcPr>
                <w:tcW w:w="992" w:type="dxa"/>
              </w:tcPr>
            </w:tcPrChange>
          </w:tcPr>
          <w:p w:rsidR="00745A72" w:rsidRDefault="00745A72" w:rsidP="004F0CF8">
            <w:pPr>
              <w:rPr>
                <w:ins w:id="1964" w:author="Autor"/>
                <w:rStyle w:val="hps"/>
              </w:rPr>
            </w:pPr>
          </w:p>
        </w:tc>
        <w:tc>
          <w:tcPr>
            <w:tcW w:w="2409" w:type="dxa"/>
            <w:tcPrChange w:id="1965" w:author="Autor">
              <w:tcPr>
                <w:tcW w:w="2551" w:type="dxa"/>
              </w:tcPr>
            </w:tcPrChange>
          </w:tcPr>
          <w:p w:rsidR="00745A72" w:rsidRDefault="00745A72" w:rsidP="004F0CF8">
            <w:pPr>
              <w:rPr>
                <w:ins w:id="1966" w:author="Autor"/>
                <w:rStyle w:val="hps"/>
              </w:rPr>
            </w:pPr>
          </w:p>
        </w:tc>
        <w:tc>
          <w:tcPr>
            <w:tcW w:w="1418" w:type="dxa"/>
            <w:tcPrChange w:id="1967" w:author="Autor">
              <w:tcPr>
                <w:tcW w:w="1418" w:type="dxa"/>
              </w:tcPr>
            </w:tcPrChange>
          </w:tcPr>
          <w:p w:rsidR="00745A72" w:rsidRDefault="00745A72" w:rsidP="004F0CF8">
            <w:pPr>
              <w:rPr>
                <w:ins w:id="1968" w:author="Autor"/>
                <w:rStyle w:val="hps"/>
              </w:rPr>
            </w:pPr>
          </w:p>
        </w:tc>
        <w:tc>
          <w:tcPr>
            <w:tcW w:w="1276" w:type="dxa"/>
            <w:tcPrChange w:id="1969" w:author="Autor">
              <w:tcPr>
                <w:tcW w:w="1276" w:type="dxa"/>
              </w:tcPr>
            </w:tcPrChange>
          </w:tcPr>
          <w:p w:rsidR="00745A72" w:rsidRDefault="00745A72" w:rsidP="004F0CF8">
            <w:pPr>
              <w:rPr>
                <w:ins w:id="1970" w:author="Autor"/>
                <w:rStyle w:val="hps"/>
              </w:rPr>
            </w:pPr>
          </w:p>
        </w:tc>
        <w:tc>
          <w:tcPr>
            <w:tcW w:w="1383" w:type="dxa"/>
            <w:tcPrChange w:id="1971" w:author="Autor">
              <w:tcPr>
                <w:tcW w:w="1383" w:type="dxa"/>
              </w:tcPr>
            </w:tcPrChange>
          </w:tcPr>
          <w:p w:rsidR="00745A72" w:rsidRDefault="00745A72" w:rsidP="004F0CF8">
            <w:pPr>
              <w:rPr>
                <w:ins w:id="1972" w:author="Autor"/>
                <w:rStyle w:val="hps"/>
              </w:rPr>
            </w:pPr>
          </w:p>
        </w:tc>
      </w:tr>
    </w:tbl>
    <w:p w:rsidR="009E03A8" w:rsidRDefault="008B6A13" w:rsidP="009E03A8">
      <w:pPr>
        <w:rPr>
          <w:ins w:id="1973" w:author="Autor"/>
          <w:sz w:val="20"/>
          <w:szCs w:val="20"/>
        </w:rPr>
      </w:pPr>
      <w:ins w:id="1974" w:author="Autor">
        <w:r w:rsidRPr="009E03A8">
          <w:rPr>
            <w:sz w:val="20"/>
            <w:szCs w:val="20"/>
          </w:rPr>
          <w:t xml:space="preserve">* </w:t>
        </w:r>
        <w:r w:rsidR="009E03A8">
          <w:rPr>
            <w:sz w:val="20"/>
            <w:szCs w:val="20"/>
          </w:rPr>
          <w:t xml:space="preserve"> </w:t>
        </w:r>
        <w:r w:rsidR="00A7458C">
          <w:rPr>
            <w:sz w:val="20"/>
            <w:szCs w:val="20"/>
          </w:rPr>
          <w:t xml:space="preserve">všetky </w:t>
        </w:r>
        <w:r w:rsidR="00745A72">
          <w:rPr>
            <w:sz w:val="20"/>
            <w:szCs w:val="20"/>
          </w:rPr>
          <w:t xml:space="preserve">školenia/semináre, </w:t>
        </w:r>
        <w:r w:rsidR="00A7458C">
          <w:rPr>
            <w:sz w:val="20"/>
            <w:szCs w:val="20"/>
          </w:rPr>
          <w:t>aj</w:t>
        </w:r>
        <w:r w:rsidR="00745A72">
          <w:rPr>
            <w:sz w:val="20"/>
            <w:szCs w:val="20"/>
          </w:rPr>
          <w:t xml:space="preserve"> tie, ktoré sú</w:t>
        </w:r>
        <w:r w:rsidR="00A7458C">
          <w:rPr>
            <w:sz w:val="20"/>
            <w:szCs w:val="20"/>
          </w:rPr>
          <w:t xml:space="preserve"> spoluorganizované so subjektmi mimo EŠIF</w:t>
        </w:r>
      </w:ins>
    </w:p>
    <w:p w:rsidR="009E03A8" w:rsidRDefault="008B6A13" w:rsidP="009E03A8">
      <w:pPr>
        <w:rPr>
          <w:ins w:id="1975" w:author="Autor"/>
          <w:rStyle w:val="hps"/>
          <w:sz w:val="20"/>
          <w:szCs w:val="20"/>
        </w:rPr>
      </w:pPr>
      <w:ins w:id="1976" w:author="Autor">
        <w:r w:rsidRPr="009E03A8">
          <w:rPr>
            <w:rStyle w:val="hps"/>
            <w:sz w:val="20"/>
            <w:szCs w:val="20"/>
          </w:rPr>
          <w:t>**</w:t>
        </w:r>
        <w:r w:rsidR="009E03A8" w:rsidRPr="009E03A8">
          <w:rPr>
            <w:sz w:val="20"/>
            <w:szCs w:val="20"/>
          </w:rPr>
          <w:t xml:space="preserve"> napr. IPC alebo CKO, ak je </w:t>
        </w:r>
        <w:r w:rsidR="00745A72">
          <w:rPr>
            <w:sz w:val="20"/>
            <w:szCs w:val="20"/>
          </w:rPr>
          <w:t>školenie/seminár spoluorganizovaný</w:t>
        </w:r>
        <w:r w:rsidR="009E03A8" w:rsidRPr="009E03A8">
          <w:rPr>
            <w:sz w:val="20"/>
            <w:szCs w:val="20"/>
          </w:rPr>
          <w:t xml:space="preserve"> uviesť lomítko – napr. IPC/CKO</w:t>
        </w:r>
      </w:ins>
    </w:p>
    <w:p w:rsidR="009E03A8" w:rsidRDefault="009E03A8" w:rsidP="009E03A8">
      <w:pPr>
        <w:rPr>
          <w:ins w:id="1977" w:author="Autor"/>
          <w:rStyle w:val="hps"/>
          <w:sz w:val="20"/>
          <w:szCs w:val="20"/>
        </w:rPr>
      </w:pPr>
      <w:ins w:id="1978" w:author="Autor">
        <w:r w:rsidRPr="009E03A8">
          <w:rPr>
            <w:rStyle w:val="hps"/>
            <w:sz w:val="20"/>
            <w:szCs w:val="20"/>
          </w:rPr>
          <w:t>***</w:t>
        </w:r>
        <w:r>
          <w:rPr>
            <w:rStyle w:val="hps"/>
            <w:sz w:val="20"/>
            <w:szCs w:val="20"/>
          </w:rPr>
          <w:t xml:space="preserve"> </w:t>
        </w:r>
        <w:r w:rsidR="00745A72">
          <w:rPr>
            <w:rStyle w:val="hps"/>
            <w:sz w:val="20"/>
            <w:szCs w:val="20"/>
          </w:rPr>
          <w:t>iba pri školeniach/seminároch,</w:t>
        </w:r>
        <w:r w:rsidRPr="009E03A8">
          <w:rPr>
            <w:rStyle w:val="hps"/>
            <w:sz w:val="20"/>
            <w:szCs w:val="20"/>
          </w:rPr>
          <w:t xml:space="preserve"> ktoré organizovalo/spoluorganizovalo IPC</w:t>
        </w:r>
      </w:ins>
    </w:p>
    <w:p w:rsidR="009E03A8" w:rsidRDefault="009E03A8" w:rsidP="009E03A8">
      <w:pPr>
        <w:rPr>
          <w:ins w:id="1979" w:author="Autor"/>
          <w:rStyle w:val="hps"/>
          <w:sz w:val="20"/>
          <w:szCs w:val="20"/>
        </w:rPr>
      </w:pPr>
    </w:p>
    <w:p w:rsidR="009E03A8" w:rsidRDefault="009E03A8" w:rsidP="00292FFF">
      <w:pPr>
        <w:jc w:val="both"/>
        <w:rPr>
          <w:ins w:id="1980" w:author="Autor"/>
          <w:i/>
        </w:rPr>
      </w:pPr>
      <w:ins w:id="1981" w:author="Autor">
        <w:r w:rsidRPr="009E03A8">
          <w:rPr>
            <w:i/>
          </w:rPr>
          <w:t>[</w:t>
        </w:r>
        <w:r w:rsidR="00292FFF">
          <w:rPr>
            <w:i/>
          </w:rPr>
          <w:t>ak pri školení/seminári IPC nebolo organizátorom/spoluorganizátorom uviesť samostatne p.č. z tabuľky vyššie a</w:t>
        </w:r>
        <w:r w:rsidR="001F537D">
          <w:rPr>
            <w:i/>
          </w:rPr>
          <w:t xml:space="preserve"> popísať </w:t>
        </w:r>
        <w:r w:rsidRPr="009E03A8">
          <w:rPr>
            <w:i/>
          </w:rPr>
          <w:t>dôvod, ako sa IPC angažovalo]</w:t>
        </w:r>
      </w:ins>
    </w:p>
    <w:p w:rsidR="00A7458C" w:rsidRDefault="00A7458C" w:rsidP="009E03A8">
      <w:pPr>
        <w:rPr>
          <w:ins w:id="1982" w:author="Autor"/>
          <w:i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43"/>
        <w:gridCol w:w="1059"/>
        <w:gridCol w:w="1058"/>
        <w:gridCol w:w="1059"/>
        <w:gridCol w:w="1059"/>
        <w:gridCol w:w="1059"/>
        <w:gridCol w:w="1059"/>
        <w:gridCol w:w="1092"/>
      </w:tblGrid>
      <w:tr w:rsidR="00A7458C" w:rsidTr="004F0CF8">
        <w:trPr>
          <w:ins w:id="1983" w:author="Autor"/>
        </w:trPr>
        <w:tc>
          <w:tcPr>
            <w:tcW w:w="9288" w:type="dxa"/>
            <w:gridSpan w:val="8"/>
          </w:tcPr>
          <w:p w:rsidR="00A7458C" w:rsidRDefault="00A7458C" w:rsidP="00745A72">
            <w:pPr>
              <w:jc w:val="center"/>
              <w:rPr>
                <w:ins w:id="1984" w:author="Autor"/>
                <w:i/>
              </w:rPr>
            </w:pPr>
            <w:ins w:id="1985" w:author="Autor">
              <w:r w:rsidRPr="00100701">
                <w:rPr>
                  <w:b/>
                  <w:i/>
                </w:rPr>
                <w:t xml:space="preserve">Počet </w:t>
              </w:r>
              <w:r w:rsidR="00745A72">
                <w:rPr>
                  <w:b/>
                  <w:i/>
                </w:rPr>
                <w:t>informačných školení a seminárov</w:t>
              </w:r>
              <w:r>
                <w:rPr>
                  <w:b/>
                  <w:i/>
                </w:rPr>
                <w:t xml:space="preserve"> pre verejnosť - súhrnne</w:t>
              </w:r>
            </w:ins>
          </w:p>
        </w:tc>
      </w:tr>
      <w:tr w:rsidR="00733C8D" w:rsidTr="00745A72">
        <w:trPr>
          <w:ins w:id="1986" w:author="Autor"/>
        </w:trPr>
        <w:tc>
          <w:tcPr>
            <w:tcW w:w="1365" w:type="dxa"/>
          </w:tcPr>
          <w:p w:rsidR="00A7458C" w:rsidRPr="0063168F" w:rsidRDefault="00A7458C" w:rsidP="004F0CF8">
            <w:pPr>
              <w:jc w:val="both"/>
              <w:rPr>
                <w:ins w:id="1987" w:author="Autor"/>
              </w:rPr>
            </w:pPr>
          </w:p>
        </w:tc>
        <w:tc>
          <w:tcPr>
            <w:tcW w:w="1192" w:type="dxa"/>
            <w:vAlign w:val="center"/>
          </w:tcPr>
          <w:p w:rsidR="00A7458C" w:rsidRPr="00DD5E91" w:rsidRDefault="00A7458C" w:rsidP="00745A72">
            <w:pPr>
              <w:jc w:val="center"/>
              <w:rPr>
                <w:ins w:id="1988" w:author="Autor"/>
              </w:rPr>
            </w:pPr>
            <w:ins w:id="1989" w:author="Autor">
              <w:r w:rsidRPr="00DD5E91">
                <w:t>1.</w:t>
              </w:r>
              <w:r w:rsidR="00733C8D" w:rsidRPr="00DD5E91">
                <w:t xml:space="preserve"> mes.</w:t>
              </w:r>
            </w:ins>
          </w:p>
        </w:tc>
        <w:tc>
          <w:tcPr>
            <w:tcW w:w="1191" w:type="dxa"/>
            <w:vAlign w:val="center"/>
          </w:tcPr>
          <w:p w:rsidR="00A7458C" w:rsidRPr="00DD5E91" w:rsidRDefault="00A7458C" w:rsidP="00745A72">
            <w:pPr>
              <w:jc w:val="center"/>
              <w:rPr>
                <w:ins w:id="1990" w:author="Autor"/>
              </w:rPr>
            </w:pPr>
            <w:ins w:id="1991" w:author="Autor">
              <w:r w:rsidRPr="00DD5E91">
                <w:t>2.</w:t>
              </w:r>
              <w:r w:rsidR="00733C8D" w:rsidRPr="00DD5E91">
                <w:t xml:space="preserve"> mes.</w:t>
              </w:r>
            </w:ins>
          </w:p>
        </w:tc>
        <w:tc>
          <w:tcPr>
            <w:tcW w:w="1192" w:type="dxa"/>
            <w:vAlign w:val="center"/>
          </w:tcPr>
          <w:p w:rsidR="00A7458C" w:rsidRPr="00DD5E91" w:rsidRDefault="00A7458C" w:rsidP="00745A72">
            <w:pPr>
              <w:jc w:val="center"/>
              <w:rPr>
                <w:ins w:id="1992" w:author="Autor"/>
              </w:rPr>
            </w:pPr>
            <w:ins w:id="1993" w:author="Autor">
              <w:r w:rsidRPr="00DD5E91">
                <w:t>3.</w:t>
              </w:r>
              <w:r w:rsidR="00733C8D" w:rsidRPr="00DD5E91">
                <w:t xml:space="preserve"> mes.</w:t>
              </w:r>
            </w:ins>
          </w:p>
        </w:tc>
        <w:tc>
          <w:tcPr>
            <w:tcW w:w="1192" w:type="dxa"/>
            <w:vAlign w:val="center"/>
          </w:tcPr>
          <w:p w:rsidR="00A7458C" w:rsidRPr="00DD5E91" w:rsidRDefault="00A7458C" w:rsidP="00745A72">
            <w:pPr>
              <w:jc w:val="center"/>
              <w:rPr>
                <w:ins w:id="1994" w:author="Autor"/>
              </w:rPr>
            </w:pPr>
            <w:ins w:id="1995" w:author="Autor">
              <w:r w:rsidRPr="00DD5E91">
                <w:t>4.</w:t>
              </w:r>
              <w:r w:rsidR="00733C8D" w:rsidRPr="00DD5E91">
                <w:t xml:space="preserve"> mes.</w:t>
              </w:r>
            </w:ins>
          </w:p>
        </w:tc>
        <w:tc>
          <w:tcPr>
            <w:tcW w:w="1192" w:type="dxa"/>
            <w:vAlign w:val="center"/>
          </w:tcPr>
          <w:p w:rsidR="00A7458C" w:rsidRPr="00DD5E91" w:rsidRDefault="00A7458C" w:rsidP="00745A72">
            <w:pPr>
              <w:jc w:val="center"/>
              <w:rPr>
                <w:ins w:id="1996" w:author="Autor"/>
              </w:rPr>
            </w:pPr>
            <w:ins w:id="1997" w:author="Autor">
              <w:r w:rsidRPr="00DD5E91">
                <w:t>5.</w:t>
              </w:r>
              <w:r w:rsidR="00733C8D" w:rsidRPr="00DD5E91">
                <w:t xml:space="preserve"> mes.</w:t>
              </w:r>
            </w:ins>
          </w:p>
        </w:tc>
        <w:tc>
          <w:tcPr>
            <w:tcW w:w="1192" w:type="dxa"/>
            <w:vAlign w:val="center"/>
          </w:tcPr>
          <w:p w:rsidR="00A7458C" w:rsidRPr="00DD5E91" w:rsidRDefault="00A7458C" w:rsidP="00745A72">
            <w:pPr>
              <w:jc w:val="center"/>
              <w:rPr>
                <w:ins w:id="1998" w:author="Autor"/>
              </w:rPr>
            </w:pPr>
            <w:ins w:id="1999" w:author="Autor">
              <w:r w:rsidRPr="00DD5E91">
                <w:t>6.</w:t>
              </w:r>
              <w:r w:rsidR="00733C8D" w:rsidRPr="00DD5E91">
                <w:t xml:space="preserve"> mes.</w:t>
              </w:r>
            </w:ins>
          </w:p>
        </w:tc>
        <w:tc>
          <w:tcPr>
            <w:tcW w:w="772" w:type="dxa"/>
            <w:shd w:val="clear" w:color="auto" w:fill="95B3D7" w:themeFill="accent1" w:themeFillTint="99"/>
            <w:vAlign w:val="center"/>
          </w:tcPr>
          <w:p w:rsidR="00A7458C" w:rsidRPr="0063168F" w:rsidRDefault="00A7458C" w:rsidP="00745A72">
            <w:pPr>
              <w:jc w:val="center"/>
              <w:rPr>
                <w:ins w:id="2000" w:author="Autor"/>
                <w:i/>
              </w:rPr>
            </w:pPr>
            <w:ins w:id="2001" w:author="Autor">
              <w:r w:rsidRPr="0063168F">
                <w:rPr>
                  <w:i/>
                </w:rPr>
                <w:t>Spolu</w:t>
              </w:r>
              <w:r w:rsidRPr="004B75A3">
                <w:rPr>
                  <w:i/>
                  <w:sz w:val="16"/>
                  <w:szCs w:val="16"/>
                </w:rPr>
                <w:t xml:space="preserve"> </w:t>
              </w:r>
              <w:r w:rsidR="00CB3691">
                <w:rPr>
                  <w:i/>
                  <w:sz w:val="16"/>
                  <w:szCs w:val="16"/>
                </w:rPr>
                <w:t>k 31.12./30</w:t>
              </w:r>
              <w:r w:rsidR="00CB3691" w:rsidRPr="004B75A3">
                <w:rPr>
                  <w:i/>
                  <w:sz w:val="16"/>
                  <w:szCs w:val="16"/>
                </w:rPr>
                <w:t>.6</w:t>
              </w:r>
              <w:r w:rsidR="00CB3691">
                <w:rPr>
                  <w:i/>
                  <w:sz w:val="16"/>
                  <w:szCs w:val="16"/>
                </w:rPr>
                <w:t>.</w:t>
              </w:r>
            </w:ins>
          </w:p>
        </w:tc>
      </w:tr>
      <w:tr w:rsidR="00733C8D" w:rsidTr="00A7458C">
        <w:trPr>
          <w:ins w:id="2002" w:author="Autor"/>
        </w:trPr>
        <w:tc>
          <w:tcPr>
            <w:tcW w:w="1365" w:type="dxa"/>
          </w:tcPr>
          <w:p w:rsidR="00A7458C" w:rsidRPr="00745A72" w:rsidRDefault="00745A72" w:rsidP="004F0CF8">
            <w:pPr>
              <w:jc w:val="both"/>
              <w:rPr>
                <w:ins w:id="2003" w:author="Autor"/>
                <w:i/>
              </w:rPr>
            </w:pPr>
            <w:ins w:id="2004" w:author="Autor">
              <w:r w:rsidRPr="00745A72">
                <w:rPr>
                  <w:i/>
                </w:rPr>
                <w:t>Školenia/semináre spolu</w:t>
              </w:r>
            </w:ins>
          </w:p>
        </w:tc>
        <w:tc>
          <w:tcPr>
            <w:tcW w:w="1192" w:type="dxa"/>
          </w:tcPr>
          <w:p w:rsidR="00A7458C" w:rsidRDefault="00A7458C" w:rsidP="004F0CF8">
            <w:pPr>
              <w:jc w:val="both"/>
              <w:rPr>
                <w:ins w:id="2005" w:author="Autor"/>
                <w:i/>
              </w:rPr>
            </w:pPr>
          </w:p>
        </w:tc>
        <w:tc>
          <w:tcPr>
            <w:tcW w:w="1191" w:type="dxa"/>
          </w:tcPr>
          <w:p w:rsidR="00A7458C" w:rsidRDefault="00A7458C" w:rsidP="004F0CF8">
            <w:pPr>
              <w:jc w:val="both"/>
              <w:rPr>
                <w:ins w:id="2006" w:author="Autor"/>
                <w:i/>
              </w:rPr>
            </w:pPr>
          </w:p>
        </w:tc>
        <w:tc>
          <w:tcPr>
            <w:tcW w:w="1192" w:type="dxa"/>
          </w:tcPr>
          <w:p w:rsidR="00A7458C" w:rsidRDefault="00A7458C" w:rsidP="004F0CF8">
            <w:pPr>
              <w:jc w:val="both"/>
              <w:rPr>
                <w:ins w:id="2007" w:author="Autor"/>
                <w:i/>
              </w:rPr>
            </w:pPr>
          </w:p>
        </w:tc>
        <w:tc>
          <w:tcPr>
            <w:tcW w:w="1192" w:type="dxa"/>
          </w:tcPr>
          <w:p w:rsidR="00A7458C" w:rsidRDefault="00A7458C" w:rsidP="004F0CF8">
            <w:pPr>
              <w:jc w:val="both"/>
              <w:rPr>
                <w:ins w:id="2008" w:author="Autor"/>
                <w:i/>
              </w:rPr>
            </w:pPr>
          </w:p>
        </w:tc>
        <w:tc>
          <w:tcPr>
            <w:tcW w:w="1192" w:type="dxa"/>
          </w:tcPr>
          <w:p w:rsidR="00A7458C" w:rsidRDefault="00A7458C" w:rsidP="004F0CF8">
            <w:pPr>
              <w:jc w:val="both"/>
              <w:rPr>
                <w:ins w:id="2009" w:author="Autor"/>
                <w:i/>
              </w:rPr>
            </w:pPr>
          </w:p>
        </w:tc>
        <w:tc>
          <w:tcPr>
            <w:tcW w:w="1192" w:type="dxa"/>
          </w:tcPr>
          <w:p w:rsidR="00A7458C" w:rsidRDefault="00A7458C" w:rsidP="004F0CF8">
            <w:pPr>
              <w:jc w:val="both"/>
              <w:rPr>
                <w:ins w:id="2010" w:author="Autor"/>
                <w:i/>
              </w:rPr>
            </w:pPr>
          </w:p>
        </w:tc>
        <w:tc>
          <w:tcPr>
            <w:tcW w:w="772" w:type="dxa"/>
            <w:shd w:val="clear" w:color="auto" w:fill="95B3D7" w:themeFill="accent1" w:themeFillTint="99"/>
          </w:tcPr>
          <w:p w:rsidR="00A7458C" w:rsidRDefault="00A7458C" w:rsidP="004F0CF8">
            <w:pPr>
              <w:jc w:val="both"/>
              <w:rPr>
                <w:ins w:id="2011" w:author="Autor"/>
                <w:i/>
              </w:rPr>
            </w:pPr>
          </w:p>
        </w:tc>
      </w:tr>
    </w:tbl>
    <w:p w:rsidR="00026993" w:rsidRPr="008B6A13" w:rsidRDefault="00026993" w:rsidP="00745A72">
      <w:pPr>
        <w:jc w:val="both"/>
        <w:rPr>
          <w:ins w:id="2012" w:author="Autor"/>
        </w:rPr>
      </w:pPr>
    </w:p>
    <w:p w:rsidR="00292FFF" w:rsidRDefault="00A7458C" w:rsidP="00292FFF">
      <w:pPr>
        <w:pStyle w:val="MPCKO2"/>
        <w:numPr>
          <w:ilvl w:val="1"/>
          <w:numId w:val="2"/>
        </w:numPr>
        <w:ind w:left="0" w:firstLine="0"/>
        <w:rPr>
          <w:ins w:id="2013" w:author="Autor"/>
          <w:rStyle w:val="hps"/>
        </w:rPr>
      </w:pPr>
      <w:bookmarkStart w:id="2014" w:name="_Toc486832257"/>
      <w:ins w:id="2015" w:author="Autor">
        <w:r>
          <w:rPr>
            <w:rStyle w:val="hps"/>
          </w:rPr>
          <w:lastRenderedPageBreak/>
          <w:t>Informačné školenia a semináre</w:t>
        </w:r>
        <w:r w:rsidR="008B6A13">
          <w:rPr>
            <w:rStyle w:val="hps"/>
          </w:rPr>
          <w:t xml:space="preserve"> pre zamestnancov </w:t>
        </w:r>
        <w:r w:rsidR="00026993">
          <w:rPr>
            <w:rStyle w:val="hps"/>
          </w:rPr>
          <w:t>IPC</w:t>
        </w:r>
        <w:bookmarkEnd w:id="2014"/>
      </w:ins>
    </w:p>
    <w:p w:rsidR="00292FFF" w:rsidRDefault="00292FFF" w:rsidP="00292FFF">
      <w:pPr>
        <w:jc w:val="both"/>
        <w:rPr>
          <w:ins w:id="2016" w:author="Autor"/>
          <w:i/>
          <w:color w:val="365F91" w:themeColor="accent1" w:themeShade="BF"/>
        </w:rPr>
      </w:pPr>
    </w:p>
    <w:p w:rsidR="00026993" w:rsidRDefault="00292FFF" w:rsidP="00292FFF">
      <w:pPr>
        <w:jc w:val="both"/>
        <w:rPr>
          <w:ins w:id="2017" w:author="Autor"/>
          <w:i/>
          <w:color w:val="365F91" w:themeColor="accent1" w:themeShade="BF"/>
        </w:rPr>
      </w:pPr>
      <w:ins w:id="2018" w:author="Autor">
        <w:r w:rsidRPr="00292FFF">
          <w:rPr>
            <w:i/>
            <w:color w:val="365F91" w:themeColor="accent1" w:themeShade="BF"/>
          </w:rPr>
          <w:t>[tabuľky nižšie vypĺňa IPC na základe údajov uvedených v databáze na hárku „Informačné semináre a školenia IPC pre EŠIF“]</w:t>
        </w:r>
      </w:ins>
    </w:p>
    <w:p w:rsidR="00292FFF" w:rsidRPr="00292FFF" w:rsidRDefault="00292FFF" w:rsidP="00292FFF">
      <w:pPr>
        <w:jc w:val="both"/>
        <w:rPr>
          <w:ins w:id="2019" w:author="Autor"/>
          <w:rStyle w:val="hps"/>
          <w:i/>
          <w:color w:val="365F91" w:themeColor="accent1" w:themeShade="BF"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993"/>
        <w:gridCol w:w="1134"/>
        <w:gridCol w:w="1842"/>
        <w:gridCol w:w="1418"/>
        <w:gridCol w:w="1134"/>
        <w:gridCol w:w="2092"/>
        <w:tblGridChange w:id="2020">
          <w:tblGrid>
            <w:gridCol w:w="675"/>
            <w:gridCol w:w="993"/>
            <w:gridCol w:w="992"/>
            <w:gridCol w:w="1984"/>
            <w:gridCol w:w="1418"/>
            <w:gridCol w:w="1134"/>
            <w:gridCol w:w="2092"/>
          </w:tblGrid>
        </w:tblGridChange>
      </w:tblGrid>
      <w:tr w:rsidR="00344AFD" w:rsidTr="004F0CF8">
        <w:trPr>
          <w:ins w:id="2021" w:author="Autor"/>
        </w:trPr>
        <w:tc>
          <w:tcPr>
            <w:tcW w:w="9288" w:type="dxa"/>
            <w:gridSpan w:val="7"/>
          </w:tcPr>
          <w:p w:rsidR="00344AFD" w:rsidRDefault="00344AFD" w:rsidP="00344AFD">
            <w:pPr>
              <w:rPr>
                <w:ins w:id="2022" w:author="Autor"/>
                <w:rStyle w:val="hps"/>
              </w:rPr>
            </w:pPr>
            <w:ins w:id="2023" w:author="Autor">
              <w:r>
                <w:rPr>
                  <w:b/>
                  <w:i/>
                </w:rPr>
                <w:t>Prehľad</w:t>
              </w:r>
              <w:r w:rsidRPr="00100701">
                <w:rPr>
                  <w:b/>
                  <w:i/>
                </w:rPr>
                <w:t xml:space="preserve"> </w:t>
              </w:r>
              <w:r>
                <w:rPr>
                  <w:b/>
                  <w:i/>
                </w:rPr>
                <w:t>informačných školení a seminárov pre zamestnancov IPC – podľa témy</w:t>
              </w:r>
            </w:ins>
          </w:p>
        </w:tc>
      </w:tr>
      <w:tr w:rsidR="00026993" w:rsidTr="00AE6A1C">
        <w:tblPrEx>
          <w:tblW w:w="0" w:type="auto"/>
          <w:tblLayout w:type="fixed"/>
          <w:tblPrExChange w:id="2024" w:author="Autor">
            <w:tblPrEx>
              <w:tblW w:w="0" w:type="auto"/>
              <w:tblLayout w:type="fixed"/>
            </w:tblPrEx>
          </w:tblPrExChange>
        </w:tblPrEx>
        <w:trPr>
          <w:ins w:id="2025" w:author="Autor"/>
        </w:trPr>
        <w:tc>
          <w:tcPr>
            <w:tcW w:w="675" w:type="dxa"/>
            <w:tcPrChange w:id="2026" w:author="Autor">
              <w:tcPr>
                <w:tcW w:w="675" w:type="dxa"/>
              </w:tcPr>
            </w:tcPrChange>
          </w:tcPr>
          <w:p w:rsidR="00026993" w:rsidRDefault="00026993" w:rsidP="00CB3691">
            <w:pPr>
              <w:jc w:val="center"/>
              <w:rPr>
                <w:ins w:id="2027" w:author="Autor"/>
                <w:rStyle w:val="hps"/>
              </w:rPr>
            </w:pPr>
            <w:ins w:id="2028" w:author="Autor">
              <w:r>
                <w:rPr>
                  <w:rStyle w:val="hps"/>
                </w:rPr>
                <w:t>p.č.</w:t>
              </w:r>
            </w:ins>
          </w:p>
        </w:tc>
        <w:tc>
          <w:tcPr>
            <w:tcW w:w="993" w:type="dxa"/>
            <w:tcPrChange w:id="2029" w:author="Autor">
              <w:tcPr>
                <w:tcW w:w="993" w:type="dxa"/>
              </w:tcPr>
            </w:tcPrChange>
          </w:tcPr>
          <w:p w:rsidR="00026993" w:rsidRDefault="00026993" w:rsidP="00CB3691">
            <w:pPr>
              <w:jc w:val="center"/>
              <w:rPr>
                <w:ins w:id="2030" w:author="Autor"/>
                <w:rStyle w:val="hps"/>
              </w:rPr>
            </w:pPr>
            <w:ins w:id="2031" w:author="Autor">
              <w:r>
                <w:rPr>
                  <w:rStyle w:val="hps"/>
                </w:rPr>
                <w:t xml:space="preserve">Termín </w:t>
              </w:r>
              <w:r>
                <w:rPr>
                  <w:rStyle w:val="hps"/>
                </w:rPr>
                <w:br/>
              </w:r>
            </w:ins>
          </w:p>
        </w:tc>
        <w:tc>
          <w:tcPr>
            <w:tcW w:w="1134" w:type="dxa"/>
            <w:tcPrChange w:id="2032" w:author="Autor">
              <w:tcPr>
                <w:tcW w:w="992" w:type="dxa"/>
              </w:tcPr>
            </w:tcPrChange>
          </w:tcPr>
          <w:p w:rsidR="00026993" w:rsidRDefault="00AB5C48" w:rsidP="00CB3691">
            <w:pPr>
              <w:jc w:val="center"/>
              <w:rPr>
                <w:ins w:id="2033" w:author="Autor"/>
                <w:rStyle w:val="hps"/>
              </w:rPr>
            </w:pPr>
            <w:ins w:id="2034" w:author="Autor">
              <w:r>
                <w:rPr>
                  <w:rStyle w:val="hps"/>
                </w:rPr>
                <w:t xml:space="preserve">Kategória </w:t>
              </w:r>
            </w:ins>
          </w:p>
        </w:tc>
        <w:tc>
          <w:tcPr>
            <w:tcW w:w="1842" w:type="dxa"/>
            <w:tcPrChange w:id="2035" w:author="Autor">
              <w:tcPr>
                <w:tcW w:w="1984" w:type="dxa"/>
              </w:tcPr>
            </w:tcPrChange>
          </w:tcPr>
          <w:p w:rsidR="00026993" w:rsidRDefault="00745A72" w:rsidP="00CB3691">
            <w:pPr>
              <w:jc w:val="center"/>
              <w:rPr>
                <w:ins w:id="2036" w:author="Autor"/>
                <w:rStyle w:val="hps"/>
              </w:rPr>
            </w:pPr>
            <w:ins w:id="2037" w:author="Autor">
              <w:r>
                <w:rPr>
                  <w:rStyle w:val="hps"/>
                </w:rPr>
                <w:t>Názov školenia/seminára</w:t>
              </w:r>
              <w:r w:rsidR="00026993">
                <w:rPr>
                  <w:rStyle w:val="hps"/>
                </w:rPr>
                <w:t>*</w:t>
              </w:r>
            </w:ins>
          </w:p>
        </w:tc>
        <w:tc>
          <w:tcPr>
            <w:tcW w:w="1418" w:type="dxa"/>
            <w:tcPrChange w:id="2038" w:author="Autor">
              <w:tcPr>
                <w:tcW w:w="1418" w:type="dxa"/>
              </w:tcPr>
            </w:tcPrChange>
          </w:tcPr>
          <w:p w:rsidR="00026993" w:rsidRDefault="00026993" w:rsidP="00CB3691">
            <w:pPr>
              <w:jc w:val="center"/>
              <w:rPr>
                <w:ins w:id="2039" w:author="Autor"/>
                <w:rStyle w:val="hps"/>
              </w:rPr>
            </w:pPr>
            <w:ins w:id="2040" w:author="Autor">
              <w:r>
                <w:rPr>
                  <w:rStyle w:val="hps"/>
                </w:rPr>
                <w:t>Organizátor</w:t>
              </w:r>
            </w:ins>
          </w:p>
        </w:tc>
        <w:tc>
          <w:tcPr>
            <w:tcW w:w="1134" w:type="dxa"/>
            <w:tcPrChange w:id="2041" w:author="Autor">
              <w:tcPr>
                <w:tcW w:w="1134" w:type="dxa"/>
              </w:tcPr>
            </w:tcPrChange>
          </w:tcPr>
          <w:p w:rsidR="00026993" w:rsidRDefault="00026993" w:rsidP="00CB3691">
            <w:pPr>
              <w:jc w:val="center"/>
              <w:rPr>
                <w:ins w:id="2042" w:author="Autor"/>
                <w:rStyle w:val="hps"/>
              </w:rPr>
            </w:pPr>
            <w:ins w:id="2043" w:author="Autor">
              <w:r>
                <w:rPr>
                  <w:rStyle w:val="hps"/>
                </w:rPr>
                <w:t>Počet účastní-kov IPC</w:t>
              </w:r>
            </w:ins>
          </w:p>
        </w:tc>
        <w:tc>
          <w:tcPr>
            <w:tcW w:w="2092" w:type="dxa"/>
            <w:tcPrChange w:id="2044" w:author="Autor">
              <w:tcPr>
                <w:tcW w:w="2092" w:type="dxa"/>
              </w:tcPr>
            </w:tcPrChange>
          </w:tcPr>
          <w:p w:rsidR="00026993" w:rsidRDefault="00026993" w:rsidP="00CB3691">
            <w:pPr>
              <w:jc w:val="center"/>
              <w:rPr>
                <w:ins w:id="2045" w:author="Autor"/>
                <w:rStyle w:val="hps"/>
              </w:rPr>
            </w:pPr>
            <w:ins w:id="2046" w:author="Autor">
              <w:r>
                <w:rPr>
                  <w:rStyle w:val="hps"/>
                </w:rPr>
                <w:t>Stručný popis obsahu aktivity</w:t>
              </w:r>
            </w:ins>
          </w:p>
        </w:tc>
      </w:tr>
      <w:tr w:rsidR="00A7458C" w:rsidTr="00AE6A1C">
        <w:tblPrEx>
          <w:tblW w:w="0" w:type="auto"/>
          <w:tblLayout w:type="fixed"/>
          <w:tblPrExChange w:id="2047" w:author="Autor">
            <w:tblPrEx>
              <w:tblW w:w="0" w:type="auto"/>
              <w:tblLayout w:type="fixed"/>
            </w:tblPrEx>
          </w:tblPrExChange>
        </w:tblPrEx>
        <w:trPr>
          <w:ins w:id="2048" w:author="Autor"/>
        </w:trPr>
        <w:tc>
          <w:tcPr>
            <w:tcW w:w="675" w:type="dxa"/>
            <w:tcPrChange w:id="2049" w:author="Autor">
              <w:tcPr>
                <w:tcW w:w="675" w:type="dxa"/>
              </w:tcPr>
            </w:tcPrChange>
          </w:tcPr>
          <w:p w:rsidR="00A7458C" w:rsidRDefault="00A7458C" w:rsidP="004F0CF8">
            <w:pPr>
              <w:rPr>
                <w:ins w:id="2050" w:author="Autor"/>
                <w:rStyle w:val="hps"/>
              </w:rPr>
            </w:pPr>
            <w:ins w:id="2051" w:author="Autor">
              <w:r>
                <w:rPr>
                  <w:rStyle w:val="hps"/>
                </w:rPr>
                <w:t>1.</w:t>
              </w:r>
            </w:ins>
          </w:p>
        </w:tc>
        <w:tc>
          <w:tcPr>
            <w:tcW w:w="993" w:type="dxa"/>
            <w:tcPrChange w:id="2052" w:author="Autor">
              <w:tcPr>
                <w:tcW w:w="993" w:type="dxa"/>
              </w:tcPr>
            </w:tcPrChange>
          </w:tcPr>
          <w:p w:rsidR="00A7458C" w:rsidRDefault="00A7458C" w:rsidP="004F0CF8">
            <w:pPr>
              <w:rPr>
                <w:ins w:id="2053" w:author="Autor"/>
                <w:rStyle w:val="hps"/>
              </w:rPr>
            </w:pPr>
          </w:p>
        </w:tc>
        <w:tc>
          <w:tcPr>
            <w:tcW w:w="1134" w:type="dxa"/>
            <w:tcPrChange w:id="2054" w:author="Autor">
              <w:tcPr>
                <w:tcW w:w="992" w:type="dxa"/>
              </w:tcPr>
            </w:tcPrChange>
          </w:tcPr>
          <w:p w:rsidR="00A7458C" w:rsidRDefault="00A7458C" w:rsidP="004F0CF8">
            <w:pPr>
              <w:rPr>
                <w:ins w:id="2055" w:author="Autor"/>
                <w:rStyle w:val="hps"/>
              </w:rPr>
            </w:pPr>
          </w:p>
        </w:tc>
        <w:tc>
          <w:tcPr>
            <w:tcW w:w="1842" w:type="dxa"/>
            <w:tcPrChange w:id="2056" w:author="Autor">
              <w:tcPr>
                <w:tcW w:w="1984" w:type="dxa"/>
              </w:tcPr>
            </w:tcPrChange>
          </w:tcPr>
          <w:p w:rsidR="00A7458C" w:rsidRDefault="00A7458C" w:rsidP="004F0CF8">
            <w:pPr>
              <w:rPr>
                <w:ins w:id="2057" w:author="Autor"/>
                <w:rStyle w:val="hps"/>
              </w:rPr>
            </w:pPr>
          </w:p>
        </w:tc>
        <w:tc>
          <w:tcPr>
            <w:tcW w:w="1418" w:type="dxa"/>
            <w:tcPrChange w:id="2058" w:author="Autor">
              <w:tcPr>
                <w:tcW w:w="1418" w:type="dxa"/>
              </w:tcPr>
            </w:tcPrChange>
          </w:tcPr>
          <w:p w:rsidR="00A7458C" w:rsidRDefault="00A7458C" w:rsidP="004F0CF8">
            <w:pPr>
              <w:rPr>
                <w:ins w:id="2059" w:author="Autor"/>
                <w:rStyle w:val="hps"/>
              </w:rPr>
            </w:pPr>
          </w:p>
        </w:tc>
        <w:tc>
          <w:tcPr>
            <w:tcW w:w="1134" w:type="dxa"/>
            <w:tcPrChange w:id="2060" w:author="Autor">
              <w:tcPr>
                <w:tcW w:w="1134" w:type="dxa"/>
              </w:tcPr>
            </w:tcPrChange>
          </w:tcPr>
          <w:p w:rsidR="00A7458C" w:rsidRDefault="00A7458C" w:rsidP="004F0CF8">
            <w:pPr>
              <w:rPr>
                <w:ins w:id="2061" w:author="Autor"/>
                <w:rStyle w:val="hps"/>
              </w:rPr>
            </w:pPr>
          </w:p>
        </w:tc>
        <w:tc>
          <w:tcPr>
            <w:tcW w:w="2092" w:type="dxa"/>
            <w:tcPrChange w:id="2062" w:author="Autor">
              <w:tcPr>
                <w:tcW w:w="2092" w:type="dxa"/>
              </w:tcPr>
            </w:tcPrChange>
          </w:tcPr>
          <w:p w:rsidR="00A7458C" w:rsidRDefault="00A7458C" w:rsidP="004F0CF8">
            <w:pPr>
              <w:rPr>
                <w:ins w:id="2063" w:author="Autor"/>
                <w:rStyle w:val="hps"/>
              </w:rPr>
            </w:pPr>
          </w:p>
        </w:tc>
      </w:tr>
      <w:tr w:rsidR="00A7458C" w:rsidTr="00AE6A1C">
        <w:tblPrEx>
          <w:tblW w:w="0" w:type="auto"/>
          <w:tblLayout w:type="fixed"/>
          <w:tblPrExChange w:id="2064" w:author="Autor">
            <w:tblPrEx>
              <w:tblW w:w="0" w:type="auto"/>
              <w:tblLayout w:type="fixed"/>
            </w:tblPrEx>
          </w:tblPrExChange>
        </w:tblPrEx>
        <w:trPr>
          <w:ins w:id="2065" w:author="Autor"/>
        </w:trPr>
        <w:tc>
          <w:tcPr>
            <w:tcW w:w="675" w:type="dxa"/>
            <w:tcPrChange w:id="2066" w:author="Autor">
              <w:tcPr>
                <w:tcW w:w="675" w:type="dxa"/>
              </w:tcPr>
            </w:tcPrChange>
          </w:tcPr>
          <w:p w:rsidR="00A7458C" w:rsidRDefault="00A7458C" w:rsidP="004F0CF8">
            <w:pPr>
              <w:rPr>
                <w:ins w:id="2067" w:author="Autor"/>
                <w:rStyle w:val="hps"/>
              </w:rPr>
            </w:pPr>
            <w:ins w:id="2068" w:author="Autor">
              <w:r>
                <w:rPr>
                  <w:rStyle w:val="hps"/>
                </w:rPr>
                <w:t>2.</w:t>
              </w:r>
            </w:ins>
          </w:p>
        </w:tc>
        <w:tc>
          <w:tcPr>
            <w:tcW w:w="993" w:type="dxa"/>
            <w:tcPrChange w:id="2069" w:author="Autor">
              <w:tcPr>
                <w:tcW w:w="993" w:type="dxa"/>
              </w:tcPr>
            </w:tcPrChange>
          </w:tcPr>
          <w:p w:rsidR="00A7458C" w:rsidRDefault="00A7458C" w:rsidP="004F0CF8">
            <w:pPr>
              <w:rPr>
                <w:ins w:id="2070" w:author="Autor"/>
                <w:rStyle w:val="hps"/>
              </w:rPr>
            </w:pPr>
          </w:p>
        </w:tc>
        <w:tc>
          <w:tcPr>
            <w:tcW w:w="1134" w:type="dxa"/>
            <w:tcPrChange w:id="2071" w:author="Autor">
              <w:tcPr>
                <w:tcW w:w="992" w:type="dxa"/>
              </w:tcPr>
            </w:tcPrChange>
          </w:tcPr>
          <w:p w:rsidR="00A7458C" w:rsidRDefault="00A7458C" w:rsidP="004F0CF8">
            <w:pPr>
              <w:rPr>
                <w:ins w:id="2072" w:author="Autor"/>
                <w:rStyle w:val="hps"/>
              </w:rPr>
            </w:pPr>
          </w:p>
        </w:tc>
        <w:tc>
          <w:tcPr>
            <w:tcW w:w="1842" w:type="dxa"/>
            <w:tcPrChange w:id="2073" w:author="Autor">
              <w:tcPr>
                <w:tcW w:w="1984" w:type="dxa"/>
              </w:tcPr>
            </w:tcPrChange>
          </w:tcPr>
          <w:p w:rsidR="00A7458C" w:rsidRDefault="00A7458C" w:rsidP="004F0CF8">
            <w:pPr>
              <w:rPr>
                <w:ins w:id="2074" w:author="Autor"/>
                <w:rStyle w:val="hps"/>
              </w:rPr>
            </w:pPr>
          </w:p>
        </w:tc>
        <w:tc>
          <w:tcPr>
            <w:tcW w:w="1418" w:type="dxa"/>
            <w:tcPrChange w:id="2075" w:author="Autor">
              <w:tcPr>
                <w:tcW w:w="1418" w:type="dxa"/>
              </w:tcPr>
            </w:tcPrChange>
          </w:tcPr>
          <w:p w:rsidR="00A7458C" w:rsidRDefault="00A7458C" w:rsidP="004F0CF8">
            <w:pPr>
              <w:rPr>
                <w:ins w:id="2076" w:author="Autor"/>
                <w:rStyle w:val="hps"/>
              </w:rPr>
            </w:pPr>
          </w:p>
        </w:tc>
        <w:tc>
          <w:tcPr>
            <w:tcW w:w="1134" w:type="dxa"/>
            <w:tcPrChange w:id="2077" w:author="Autor">
              <w:tcPr>
                <w:tcW w:w="1134" w:type="dxa"/>
              </w:tcPr>
            </w:tcPrChange>
          </w:tcPr>
          <w:p w:rsidR="00A7458C" w:rsidRDefault="00A7458C" w:rsidP="004F0CF8">
            <w:pPr>
              <w:rPr>
                <w:ins w:id="2078" w:author="Autor"/>
                <w:rStyle w:val="hps"/>
              </w:rPr>
            </w:pPr>
          </w:p>
        </w:tc>
        <w:tc>
          <w:tcPr>
            <w:tcW w:w="2092" w:type="dxa"/>
            <w:tcPrChange w:id="2079" w:author="Autor">
              <w:tcPr>
                <w:tcW w:w="2092" w:type="dxa"/>
              </w:tcPr>
            </w:tcPrChange>
          </w:tcPr>
          <w:p w:rsidR="00A7458C" w:rsidRDefault="00A7458C" w:rsidP="004F0CF8">
            <w:pPr>
              <w:rPr>
                <w:ins w:id="2080" w:author="Autor"/>
                <w:rStyle w:val="hps"/>
              </w:rPr>
            </w:pPr>
          </w:p>
        </w:tc>
      </w:tr>
      <w:tr w:rsidR="00A7458C" w:rsidTr="00AE6A1C">
        <w:tblPrEx>
          <w:tblW w:w="0" w:type="auto"/>
          <w:tblLayout w:type="fixed"/>
          <w:tblPrExChange w:id="2081" w:author="Autor">
            <w:tblPrEx>
              <w:tblW w:w="0" w:type="auto"/>
              <w:tblLayout w:type="fixed"/>
            </w:tblPrEx>
          </w:tblPrExChange>
        </w:tblPrEx>
        <w:trPr>
          <w:ins w:id="2082" w:author="Autor"/>
        </w:trPr>
        <w:tc>
          <w:tcPr>
            <w:tcW w:w="675" w:type="dxa"/>
            <w:tcPrChange w:id="2083" w:author="Autor">
              <w:tcPr>
                <w:tcW w:w="675" w:type="dxa"/>
              </w:tcPr>
            </w:tcPrChange>
          </w:tcPr>
          <w:p w:rsidR="00A7458C" w:rsidRDefault="00A7458C" w:rsidP="004F0CF8">
            <w:pPr>
              <w:rPr>
                <w:ins w:id="2084" w:author="Autor"/>
                <w:rStyle w:val="hps"/>
              </w:rPr>
            </w:pPr>
            <w:ins w:id="2085" w:author="Autor">
              <w:r>
                <w:rPr>
                  <w:rStyle w:val="hps"/>
                </w:rPr>
                <w:t>x</w:t>
              </w:r>
            </w:ins>
          </w:p>
        </w:tc>
        <w:tc>
          <w:tcPr>
            <w:tcW w:w="993" w:type="dxa"/>
            <w:tcPrChange w:id="2086" w:author="Autor">
              <w:tcPr>
                <w:tcW w:w="993" w:type="dxa"/>
              </w:tcPr>
            </w:tcPrChange>
          </w:tcPr>
          <w:p w:rsidR="00A7458C" w:rsidRDefault="00A7458C" w:rsidP="004F0CF8">
            <w:pPr>
              <w:rPr>
                <w:ins w:id="2087" w:author="Autor"/>
                <w:rStyle w:val="hps"/>
              </w:rPr>
            </w:pPr>
          </w:p>
        </w:tc>
        <w:tc>
          <w:tcPr>
            <w:tcW w:w="1134" w:type="dxa"/>
            <w:tcPrChange w:id="2088" w:author="Autor">
              <w:tcPr>
                <w:tcW w:w="992" w:type="dxa"/>
              </w:tcPr>
            </w:tcPrChange>
          </w:tcPr>
          <w:p w:rsidR="00A7458C" w:rsidRDefault="00A7458C" w:rsidP="004F0CF8">
            <w:pPr>
              <w:rPr>
                <w:ins w:id="2089" w:author="Autor"/>
                <w:rStyle w:val="hps"/>
              </w:rPr>
            </w:pPr>
          </w:p>
        </w:tc>
        <w:tc>
          <w:tcPr>
            <w:tcW w:w="1842" w:type="dxa"/>
            <w:tcPrChange w:id="2090" w:author="Autor">
              <w:tcPr>
                <w:tcW w:w="1984" w:type="dxa"/>
              </w:tcPr>
            </w:tcPrChange>
          </w:tcPr>
          <w:p w:rsidR="00A7458C" w:rsidRDefault="00A7458C" w:rsidP="004F0CF8">
            <w:pPr>
              <w:rPr>
                <w:ins w:id="2091" w:author="Autor"/>
                <w:rStyle w:val="hps"/>
              </w:rPr>
            </w:pPr>
          </w:p>
        </w:tc>
        <w:tc>
          <w:tcPr>
            <w:tcW w:w="1418" w:type="dxa"/>
            <w:tcPrChange w:id="2092" w:author="Autor">
              <w:tcPr>
                <w:tcW w:w="1418" w:type="dxa"/>
              </w:tcPr>
            </w:tcPrChange>
          </w:tcPr>
          <w:p w:rsidR="00A7458C" w:rsidRDefault="00A7458C" w:rsidP="004F0CF8">
            <w:pPr>
              <w:rPr>
                <w:ins w:id="2093" w:author="Autor"/>
                <w:rStyle w:val="hps"/>
              </w:rPr>
            </w:pPr>
          </w:p>
        </w:tc>
        <w:tc>
          <w:tcPr>
            <w:tcW w:w="1134" w:type="dxa"/>
            <w:tcPrChange w:id="2094" w:author="Autor">
              <w:tcPr>
                <w:tcW w:w="1134" w:type="dxa"/>
              </w:tcPr>
            </w:tcPrChange>
          </w:tcPr>
          <w:p w:rsidR="00A7458C" w:rsidRDefault="00A7458C" w:rsidP="004F0CF8">
            <w:pPr>
              <w:rPr>
                <w:ins w:id="2095" w:author="Autor"/>
                <w:rStyle w:val="hps"/>
              </w:rPr>
            </w:pPr>
          </w:p>
        </w:tc>
        <w:tc>
          <w:tcPr>
            <w:tcW w:w="2092" w:type="dxa"/>
            <w:tcPrChange w:id="2096" w:author="Autor">
              <w:tcPr>
                <w:tcW w:w="2092" w:type="dxa"/>
              </w:tcPr>
            </w:tcPrChange>
          </w:tcPr>
          <w:p w:rsidR="00A7458C" w:rsidRDefault="00A7458C" w:rsidP="004F0CF8">
            <w:pPr>
              <w:rPr>
                <w:ins w:id="2097" w:author="Autor"/>
                <w:rStyle w:val="hps"/>
              </w:rPr>
            </w:pPr>
          </w:p>
        </w:tc>
      </w:tr>
      <w:tr w:rsidR="00745A72" w:rsidTr="00AE6A1C">
        <w:tblPrEx>
          <w:tblW w:w="0" w:type="auto"/>
          <w:tblLayout w:type="fixed"/>
          <w:tblPrExChange w:id="2098" w:author="Autor">
            <w:tblPrEx>
              <w:tblW w:w="0" w:type="auto"/>
              <w:tblLayout w:type="fixed"/>
            </w:tblPrEx>
          </w:tblPrExChange>
        </w:tblPrEx>
        <w:trPr>
          <w:ins w:id="2099" w:author="Autor"/>
        </w:trPr>
        <w:tc>
          <w:tcPr>
            <w:tcW w:w="675" w:type="dxa"/>
            <w:tcPrChange w:id="2100" w:author="Autor">
              <w:tcPr>
                <w:tcW w:w="675" w:type="dxa"/>
              </w:tcPr>
            </w:tcPrChange>
          </w:tcPr>
          <w:p w:rsidR="00745A72" w:rsidRDefault="00745A72" w:rsidP="004F0CF8">
            <w:pPr>
              <w:rPr>
                <w:ins w:id="2101" w:author="Autor"/>
                <w:rStyle w:val="hps"/>
              </w:rPr>
            </w:pPr>
            <w:ins w:id="2102" w:author="Autor">
              <w:r>
                <w:rPr>
                  <w:rStyle w:val="hps"/>
                </w:rPr>
                <w:t>xx</w:t>
              </w:r>
            </w:ins>
          </w:p>
        </w:tc>
        <w:tc>
          <w:tcPr>
            <w:tcW w:w="993" w:type="dxa"/>
            <w:tcPrChange w:id="2103" w:author="Autor">
              <w:tcPr>
                <w:tcW w:w="993" w:type="dxa"/>
              </w:tcPr>
            </w:tcPrChange>
          </w:tcPr>
          <w:p w:rsidR="00745A72" w:rsidRDefault="00745A72" w:rsidP="004F0CF8">
            <w:pPr>
              <w:rPr>
                <w:ins w:id="2104" w:author="Autor"/>
                <w:rStyle w:val="hps"/>
              </w:rPr>
            </w:pPr>
          </w:p>
        </w:tc>
        <w:tc>
          <w:tcPr>
            <w:tcW w:w="1134" w:type="dxa"/>
            <w:tcPrChange w:id="2105" w:author="Autor">
              <w:tcPr>
                <w:tcW w:w="992" w:type="dxa"/>
              </w:tcPr>
            </w:tcPrChange>
          </w:tcPr>
          <w:p w:rsidR="00745A72" w:rsidRDefault="00745A72" w:rsidP="004F0CF8">
            <w:pPr>
              <w:rPr>
                <w:ins w:id="2106" w:author="Autor"/>
                <w:rStyle w:val="hps"/>
              </w:rPr>
            </w:pPr>
          </w:p>
        </w:tc>
        <w:tc>
          <w:tcPr>
            <w:tcW w:w="1842" w:type="dxa"/>
            <w:tcPrChange w:id="2107" w:author="Autor">
              <w:tcPr>
                <w:tcW w:w="1984" w:type="dxa"/>
              </w:tcPr>
            </w:tcPrChange>
          </w:tcPr>
          <w:p w:rsidR="00745A72" w:rsidRDefault="00745A72" w:rsidP="004F0CF8">
            <w:pPr>
              <w:rPr>
                <w:ins w:id="2108" w:author="Autor"/>
                <w:rStyle w:val="hps"/>
              </w:rPr>
            </w:pPr>
          </w:p>
        </w:tc>
        <w:tc>
          <w:tcPr>
            <w:tcW w:w="1418" w:type="dxa"/>
            <w:tcPrChange w:id="2109" w:author="Autor">
              <w:tcPr>
                <w:tcW w:w="1418" w:type="dxa"/>
              </w:tcPr>
            </w:tcPrChange>
          </w:tcPr>
          <w:p w:rsidR="00745A72" w:rsidRDefault="00745A72" w:rsidP="004F0CF8">
            <w:pPr>
              <w:rPr>
                <w:ins w:id="2110" w:author="Autor"/>
                <w:rStyle w:val="hps"/>
              </w:rPr>
            </w:pPr>
          </w:p>
        </w:tc>
        <w:tc>
          <w:tcPr>
            <w:tcW w:w="1134" w:type="dxa"/>
            <w:tcPrChange w:id="2111" w:author="Autor">
              <w:tcPr>
                <w:tcW w:w="1134" w:type="dxa"/>
              </w:tcPr>
            </w:tcPrChange>
          </w:tcPr>
          <w:p w:rsidR="00745A72" w:rsidRDefault="00745A72" w:rsidP="004F0CF8">
            <w:pPr>
              <w:rPr>
                <w:ins w:id="2112" w:author="Autor"/>
                <w:rStyle w:val="hps"/>
              </w:rPr>
            </w:pPr>
          </w:p>
        </w:tc>
        <w:tc>
          <w:tcPr>
            <w:tcW w:w="2092" w:type="dxa"/>
            <w:tcPrChange w:id="2113" w:author="Autor">
              <w:tcPr>
                <w:tcW w:w="2092" w:type="dxa"/>
              </w:tcPr>
            </w:tcPrChange>
          </w:tcPr>
          <w:p w:rsidR="00745A72" w:rsidRDefault="00745A72" w:rsidP="004F0CF8">
            <w:pPr>
              <w:rPr>
                <w:ins w:id="2114" w:author="Autor"/>
                <w:rStyle w:val="hps"/>
              </w:rPr>
            </w:pPr>
          </w:p>
        </w:tc>
      </w:tr>
    </w:tbl>
    <w:p w:rsidR="00026993" w:rsidRPr="009E03A8" w:rsidRDefault="00026993" w:rsidP="00CB3691">
      <w:pPr>
        <w:jc w:val="both"/>
        <w:rPr>
          <w:ins w:id="2115" w:author="Autor"/>
          <w:sz w:val="20"/>
          <w:szCs w:val="20"/>
        </w:rPr>
      </w:pPr>
      <w:ins w:id="2116" w:author="Autor">
        <w:r w:rsidRPr="009E03A8">
          <w:rPr>
            <w:rStyle w:val="hps"/>
            <w:sz w:val="20"/>
            <w:szCs w:val="20"/>
          </w:rPr>
          <w:t>*</w:t>
        </w:r>
        <w:r w:rsidR="009E03A8">
          <w:rPr>
            <w:rStyle w:val="hps"/>
            <w:sz w:val="20"/>
            <w:szCs w:val="20"/>
          </w:rPr>
          <w:t xml:space="preserve"> </w:t>
        </w:r>
        <w:r w:rsidR="00A7458C">
          <w:rPr>
            <w:rStyle w:val="hps"/>
            <w:sz w:val="20"/>
            <w:szCs w:val="20"/>
          </w:rPr>
          <w:t xml:space="preserve">všetky </w:t>
        </w:r>
        <w:r w:rsidR="00745A72">
          <w:rPr>
            <w:rStyle w:val="hps"/>
            <w:sz w:val="20"/>
            <w:szCs w:val="20"/>
          </w:rPr>
          <w:t>školenia/semináre</w:t>
        </w:r>
        <w:r w:rsidRPr="009E03A8">
          <w:rPr>
            <w:sz w:val="20"/>
            <w:szCs w:val="20"/>
          </w:rPr>
          <w:t xml:space="preserve"> organizované zo strany RO/SO/CKO/gestorov HP a pod., </w:t>
        </w:r>
        <w:r w:rsidR="00745A72">
          <w:rPr>
            <w:sz w:val="20"/>
            <w:szCs w:val="20"/>
          </w:rPr>
          <w:t>ako aj školenia/semináre</w:t>
        </w:r>
        <w:r w:rsidRPr="009E03A8">
          <w:rPr>
            <w:sz w:val="20"/>
            <w:szCs w:val="20"/>
          </w:rPr>
          <w:t xml:space="preserve">, </w:t>
        </w:r>
        <w:r w:rsidR="00CB3691">
          <w:rPr>
            <w:sz w:val="20"/>
            <w:szCs w:val="20"/>
          </w:rPr>
          <w:t xml:space="preserve">ktoré </w:t>
        </w:r>
        <w:r w:rsidR="00745A72">
          <w:rPr>
            <w:sz w:val="20"/>
            <w:szCs w:val="20"/>
          </w:rPr>
          <w:t>organizujú subjekty</w:t>
        </w:r>
        <w:r w:rsidR="00CB3691">
          <w:rPr>
            <w:sz w:val="20"/>
            <w:szCs w:val="20"/>
          </w:rPr>
          <w:t>, ktoré nie sú</w:t>
        </w:r>
        <w:r w:rsidRPr="009E03A8">
          <w:rPr>
            <w:sz w:val="20"/>
            <w:szCs w:val="20"/>
          </w:rPr>
          <w:t xml:space="preserve"> zapojené do riadenia a kontroly EŠIF</w:t>
        </w:r>
      </w:ins>
    </w:p>
    <w:p w:rsidR="00026993" w:rsidRDefault="00026993" w:rsidP="00634156">
      <w:pPr>
        <w:pStyle w:val="Odsekzoznamu"/>
        <w:jc w:val="both"/>
        <w:rPr>
          <w:ins w:id="2117" w:author="Autor"/>
          <w:i/>
        </w:rPr>
      </w:pPr>
    </w:p>
    <w:p w:rsidR="00EA3DFB" w:rsidRPr="004756D6" w:rsidRDefault="00EA3DFB" w:rsidP="00634156">
      <w:pPr>
        <w:pStyle w:val="Odsekzoznamu"/>
        <w:jc w:val="both"/>
        <w:rPr>
          <w:ins w:id="2118" w:author="Autor"/>
          <w:i/>
        </w:rPr>
      </w:pPr>
    </w:p>
    <w:p w:rsidR="00C36CA8" w:rsidRPr="00C15361" w:rsidRDefault="00C36CA8" w:rsidP="00C15361">
      <w:pPr>
        <w:pStyle w:val="MPCKO1"/>
        <w:numPr>
          <w:ilvl w:val="0"/>
          <w:numId w:val="2"/>
        </w:numPr>
        <w:ind w:left="0" w:firstLine="0"/>
      </w:pPr>
      <w:bookmarkStart w:id="2119" w:name="_Toc486832258"/>
      <w:r w:rsidRPr="00C15361">
        <w:t>Aktivity IPC v oblasti publicity</w:t>
      </w:r>
      <w:bookmarkEnd w:id="2119"/>
    </w:p>
    <w:p w:rsidR="00C36CA8" w:rsidRDefault="00C36CA8" w:rsidP="004756D6">
      <w:pPr>
        <w:pStyle w:val="MPCKO2"/>
        <w:numPr>
          <w:ilvl w:val="1"/>
          <w:numId w:val="2"/>
        </w:numPr>
        <w:spacing w:before="0"/>
        <w:ind w:left="0" w:firstLine="0"/>
        <w:rPr>
          <w:rStyle w:val="hps"/>
        </w:rPr>
      </w:pPr>
      <w:bookmarkStart w:id="2120" w:name="_Toc486832259"/>
      <w:r w:rsidRPr="00C15361">
        <w:rPr>
          <w:rStyle w:val="hps"/>
        </w:rPr>
        <w:t>Označenie priestorov</w:t>
      </w:r>
      <w:bookmarkEnd w:id="2120"/>
      <w:r w:rsidR="004756D6">
        <w:rPr>
          <w:rStyle w:val="hps"/>
        </w:rPr>
        <w:t xml:space="preserve"> </w:t>
      </w:r>
    </w:p>
    <w:p w:rsidR="00292FFF" w:rsidRDefault="00292FFF" w:rsidP="00292FFF">
      <w:pPr>
        <w:jc w:val="both"/>
        <w:rPr>
          <w:ins w:id="2121" w:author="Autor"/>
          <w:i/>
        </w:rPr>
      </w:pPr>
    </w:p>
    <w:p w:rsidR="004756D6" w:rsidRPr="00292FFF" w:rsidRDefault="004756D6">
      <w:pPr>
        <w:jc w:val="both"/>
        <w:rPr>
          <w:i/>
        </w:rPr>
        <w:pPrChange w:id="2122" w:author="Autor">
          <w:pPr>
            <w:pStyle w:val="Odsekzoznamu"/>
            <w:jc w:val="both"/>
          </w:pPr>
        </w:pPrChange>
      </w:pPr>
      <w:r w:rsidRPr="00292FFF">
        <w:rPr>
          <w:i/>
        </w:rPr>
        <w:t>[</w:t>
      </w:r>
      <w:r w:rsidR="00310C0E" w:rsidRPr="00292FFF">
        <w:rPr>
          <w:i/>
        </w:rPr>
        <w:t>popísať, ako je zabezpečené označenie priestorov IPC</w:t>
      </w:r>
      <w:r w:rsidRPr="00292FFF">
        <w:rPr>
          <w:i/>
        </w:rPr>
        <w:t>]</w:t>
      </w:r>
    </w:p>
    <w:p w:rsidR="00C15361" w:rsidRPr="00B31823" w:rsidDel="003A2D92" w:rsidRDefault="007325EA" w:rsidP="00452FBD">
      <w:pPr>
        <w:pStyle w:val="MPCKO2"/>
        <w:numPr>
          <w:ilvl w:val="1"/>
          <w:numId w:val="2"/>
        </w:numPr>
        <w:ind w:left="0" w:firstLine="0"/>
        <w:rPr>
          <w:del w:id="2123" w:author="Autor"/>
          <w:rStyle w:val="hps"/>
        </w:rPr>
      </w:pPr>
      <w:ins w:id="2124" w:author="Autor">
        <w:r w:rsidRPr="00B31823" w:rsidDel="007325EA">
          <w:rPr>
            <w:rStyle w:val="hps"/>
          </w:rPr>
          <w:t xml:space="preserve"> </w:t>
        </w:r>
      </w:ins>
      <w:bookmarkStart w:id="2125" w:name="_Toc484014040"/>
      <w:moveFromRangeStart w:id="2126" w:author="Autor" w:name="move484012587"/>
      <w:moveFrom w:id="2127" w:author="Autor">
        <w:r w:rsidR="00C36CA8" w:rsidRPr="00B31823" w:rsidDel="007325EA">
          <w:rPr>
            <w:rStyle w:val="hps"/>
          </w:rPr>
          <w:t>Webové sídlo IPC</w:t>
        </w:r>
        <w:bookmarkEnd w:id="2125"/>
        <w:r w:rsidR="00C36CA8" w:rsidRPr="00B31823" w:rsidDel="007325EA">
          <w:rPr>
            <w:rStyle w:val="hps"/>
          </w:rPr>
          <w:t xml:space="preserve"> </w:t>
        </w:r>
      </w:moveFrom>
      <w:bookmarkStart w:id="2128" w:name="_Toc486832260"/>
      <w:bookmarkEnd w:id="2128"/>
    </w:p>
    <w:p w:rsidR="00C15361" w:rsidRPr="00452FBD" w:rsidRDefault="007325EA">
      <w:pPr>
        <w:pStyle w:val="MPCKO2"/>
        <w:numPr>
          <w:ilvl w:val="1"/>
          <w:numId w:val="2"/>
        </w:numPr>
        <w:ind w:left="0" w:firstLine="0"/>
        <w:rPr>
          <w:rStyle w:val="hps"/>
          <w:rPrChange w:id="2129" w:author="Autor">
            <w:rPr>
              <w:i/>
            </w:rPr>
          </w:rPrChange>
        </w:rPr>
        <w:pPrChange w:id="2130" w:author="Autor">
          <w:pPr>
            <w:pStyle w:val="Odsekzoznamu"/>
            <w:jc w:val="both"/>
          </w:pPr>
        </w:pPrChange>
      </w:pPr>
      <w:bookmarkStart w:id="2131" w:name="_Toc486832261"/>
      <w:moveFromRangeEnd w:id="2126"/>
      <w:moveToRangeStart w:id="2132" w:author="Autor" w:name="move484012587"/>
      <w:moveTo w:id="2133" w:author="Autor">
        <w:r w:rsidRPr="00B31823">
          <w:rPr>
            <w:rStyle w:val="hps"/>
          </w:rPr>
          <w:t xml:space="preserve">Webové sídlo IPC </w:t>
        </w:r>
      </w:moveTo>
      <w:moveToRangeEnd w:id="2132"/>
      <w:ins w:id="2134" w:author="Autor">
        <w:r>
          <w:rPr>
            <w:rStyle w:val="hps"/>
          </w:rPr>
          <w:t xml:space="preserve"> </w:t>
        </w:r>
        <w:del w:id="2135" w:author="Autor">
          <w:r w:rsidDel="003A2D92">
            <w:rPr>
              <w:rStyle w:val="hps"/>
            </w:rPr>
            <w:delText>a</w:delText>
          </w:r>
        </w:del>
      </w:ins>
      <w:del w:id="2136" w:author="Autor">
        <w:r w:rsidR="004756D6" w:rsidRPr="003A2D92">
          <w:rPr>
            <w:i/>
          </w:rPr>
          <w:delText>[</w:delText>
        </w:r>
        <w:r w:rsidR="00C36CA8" w:rsidRPr="003A2D92">
          <w:rPr>
            <w:i/>
          </w:rPr>
          <w:delText xml:space="preserve">počet </w:delText>
        </w:r>
      </w:del>
      <w:r w:rsidR="00EA3DFB" w:rsidRPr="00452FBD">
        <w:rPr>
          <w:rStyle w:val="hps"/>
          <w:rPrChange w:id="2137" w:author="Autor">
            <w:rPr>
              <w:b/>
              <w:bCs/>
              <w:i/>
            </w:rPr>
          </w:rPrChange>
        </w:rPr>
        <w:t>a </w:t>
      </w:r>
      <w:del w:id="2138" w:author="Autor">
        <w:r w:rsidR="00C36CA8" w:rsidRPr="003A2D92">
          <w:rPr>
            <w:i/>
          </w:rPr>
          <w:delText>oblasti zverejnených informácií</w:delText>
        </w:r>
        <w:r w:rsidR="008759DB" w:rsidRPr="003A2D92">
          <w:rPr>
            <w:i/>
          </w:rPr>
          <w:delText>/dokumentov</w:delText>
        </w:r>
        <w:r w:rsidR="00C36CA8" w:rsidRPr="003A2D92">
          <w:rPr>
            <w:i/>
          </w:rPr>
          <w:delText xml:space="preserve">, info o zverejňovaní informácií z webového sídla aj na </w:delText>
        </w:r>
        <w:r w:rsidR="00B31823" w:rsidRPr="003A2D92">
          <w:rPr>
            <w:i/>
          </w:rPr>
          <w:delText>sociálnych sieťach</w:delText>
        </w:r>
        <w:r w:rsidR="00D966CD" w:rsidRPr="009B237C">
          <w:rPr>
            <w:i/>
          </w:rPr>
          <w:delText xml:space="preserve">, počet zverejnených </w:delText>
        </w:r>
        <w:r w:rsidR="00AF1283" w:rsidRPr="00DB5E30">
          <w:rPr>
            <w:i/>
          </w:rPr>
          <w:delText>príkladov dobrej praxe</w:delText>
        </w:r>
        <w:r w:rsidR="00D966CD" w:rsidRPr="00DB5E30">
          <w:rPr>
            <w:i/>
          </w:rPr>
          <w:delText>, z toho vypracovaných zo</w:delText>
        </w:r>
        <w:r w:rsidR="00310C0E" w:rsidRPr="00DB5E30">
          <w:rPr>
            <w:i/>
          </w:rPr>
          <w:delText> </w:delText>
        </w:r>
        <w:r w:rsidR="00D966CD" w:rsidRPr="00DB5E30">
          <w:rPr>
            <w:i/>
          </w:rPr>
          <w:delText>strany IPC</w:delText>
        </w:r>
        <w:r w:rsidR="004756D6" w:rsidRPr="00DB5E30">
          <w:rPr>
            <w:i/>
          </w:rPr>
          <w:delText>]</w:delText>
        </w:r>
      </w:del>
      <w:ins w:id="2139" w:author="Autor">
        <w:r w:rsidR="00EA3DFB">
          <w:rPr>
            <w:rStyle w:val="hps"/>
          </w:rPr>
          <w:t>sociálne média</w:t>
        </w:r>
      </w:ins>
      <w:bookmarkEnd w:id="2131"/>
    </w:p>
    <w:p w:rsidR="00C15361" w:rsidRPr="00C15361" w:rsidRDefault="00C36CA8" w:rsidP="00C15361">
      <w:pPr>
        <w:pStyle w:val="MPCKO2"/>
        <w:numPr>
          <w:ilvl w:val="1"/>
          <w:numId w:val="2"/>
        </w:numPr>
        <w:ind w:left="0" w:firstLine="0"/>
        <w:rPr>
          <w:del w:id="2140" w:author="Autor"/>
          <w:rStyle w:val="hps"/>
        </w:rPr>
      </w:pPr>
      <w:bookmarkStart w:id="2141" w:name="_Toc484014042"/>
      <w:del w:id="2142" w:author="Autor">
        <w:r w:rsidRPr="00C15361">
          <w:rPr>
            <w:rStyle w:val="hps"/>
          </w:rPr>
          <w:delText>Pracovná skupina pre informovanie a komunikáciu</w:delText>
        </w:r>
        <w:bookmarkEnd w:id="2141"/>
        <w:r w:rsidRPr="00C15361">
          <w:rPr>
            <w:rStyle w:val="hps"/>
          </w:rPr>
          <w:delText xml:space="preserve"> </w:delText>
        </w:r>
      </w:del>
    </w:p>
    <w:p w:rsidR="00292FFF" w:rsidDel="003A2D92" w:rsidRDefault="004756D6" w:rsidP="00292FFF">
      <w:pPr>
        <w:jc w:val="both"/>
        <w:rPr>
          <w:ins w:id="2143" w:author="Autor"/>
          <w:del w:id="2144" w:author="Autor"/>
          <w:i/>
        </w:rPr>
      </w:pPr>
      <w:del w:id="2145" w:author="Autor">
        <w:r w:rsidRPr="004756D6">
          <w:rPr>
            <w:i/>
          </w:rPr>
          <w:delText>[</w:delText>
        </w:r>
        <w:r w:rsidR="00C36CA8" w:rsidRPr="004756D6">
          <w:rPr>
            <w:i/>
          </w:rPr>
          <w:delText>uvádza sa iba</w:delText>
        </w:r>
      </w:del>
    </w:p>
    <w:p w:rsidR="001B7DB3" w:rsidRDefault="001B7DB3" w:rsidP="001B7DB3">
      <w:pPr>
        <w:jc w:val="both"/>
        <w:rPr>
          <w:ins w:id="2146" w:author="Autor"/>
          <w:i/>
        </w:rPr>
      </w:pPr>
    </w:p>
    <w:p w:rsidR="00292FFF" w:rsidRDefault="00292FFF" w:rsidP="00292FFF">
      <w:pPr>
        <w:jc w:val="both"/>
        <w:rPr>
          <w:ins w:id="2147" w:author="Autor"/>
          <w:i/>
          <w:color w:val="365F91" w:themeColor="accent1" w:themeShade="BF"/>
        </w:rPr>
      </w:pPr>
      <w:ins w:id="2148" w:author="Autor">
        <w:r w:rsidRPr="00292FFF">
          <w:rPr>
            <w:i/>
            <w:color w:val="365F91" w:themeColor="accent1" w:themeShade="BF"/>
          </w:rPr>
          <w:t xml:space="preserve">[tabuľky nižšie vypĺňa IPC na základe údajov uvedených </w:t>
        </w:r>
        <w:r w:rsidR="00EB41D4">
          <w:rPr>
            <w:i/>
            <w:color w:val="365F91" w:themeColor="accent1" w:themeShade="BF"/>
          </w:rPr>
          <w:t>na webe (</w:t>
        </w:r>
        <w:r w:rsidR="002E762B">
          <w:rPr>
            <w:i/>
            <w:color w:val="365F91" w:themeColor="accent1" w:themeShade="BF"/>
          </w:rPr>
          <w:t>vo webovej analytike</w:t>
        </w:r>
        <w:r w:rsidR="00EB41D4">
          <w:rPr>
            <w:i/>
            <w:color w:val="365F91" w:themeColor="accent1" w:themeShade="BF"/>
          </w:rPr>
          <w:t>)</w:t>
        </w:r>
        <w:r w:rsidR="002E762B">
          <w:rPr>
            <w:i/>
            <w:color w:val="365F91" w:themeColor="accent1" w:themeShade="BF"/>
          </w:rPr>
          <w:t>, na sociálnych sieťach</w:t>
        </w:r>
        <w:r w:rsidR="002E762B" w:rsidRPr="002E762B">
          <w:rPr>
            <w:i/>
            <w:color w:val="365F91" w:themeColor="accent1" w:themeShade="BF"/>
          </w:rPr>
          <w:t>]</w:t>
        </w:r>
      </w:ins>
    </w:p>
    <w:p w:rsidR="00D609A7" w:rsidRDefault="00D609A7" w:rsidP="00292FFF">
      <w:pPr>
        <w:jc w:val="both"/>
        <w:rPr>
          <w:ins w:id="2149" w:author="Autor"/>
          <w:i/>
          <w:color w:val="365F91" w:themeColor="accent1" w:themeShade="BF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6000"/>
        <w:gridCol w:w="1644"/>
        <w:gridCol w:w="1644"/>
      </w:tblGrid>
      <w:tr w:rsidR="00EB41D4" w:rsidTr="00124170">
        <w:trPr>
          <w:ins w:id="2150" w:author="Autor"/>
        </w:trPr>
        <w:tc>
          <w:tcPr>
            <w:tcW w:w="3230" w:type="pct"/>
            <w:vMerge w:val="restart"/>
            <w:vAlign w:val="center"/>
          </w:tcPr>
          <w:p w:rsidR="00EB41D4" w:rsidRPr="001A4A81" w:rsidRDefault="00EB41D4" w:rsidP="00124170">
            <w:pPr>
              <w:rPr>
                <w:ins w:id="2151" w:author="Autor"/>
                <w:b/>
                <w:i/>
              </w:rPr>
            </w:pPr>
            <w:ins w:id="2152" w:author="Autor">
              <w:r w:rsidRPr="001A4A81">
                <w:rPr>
                  <w:b/>
                  <w:i/>
                </w:rPr>
                <w:t>Uverejnené príspevky na webe a sociálnych sieťach</w:t>
              </w:r>
            </w:ins>
          </w:p>
        </w:tc>
        <w:tc>
          <w:tcPr>
            <w:tcW w:w="1770" w:type="pct"/>
            <w:gridSpan w:val="2"/>
            <w:shd w:val="clear" w:color="auto" w:fill="95B3D7" w:themeFill="accent1" w:themeFillTint="99"/>
            <w:vAlign w:val="center"/>
          </w:tcPr>
          <w:p w:rsidR="00EB41D4" w:rsidRDefault="00EB41D4" w:rsidP="00124170">
            <w:pPr>
              <w:jc w:val="center"/>
              <w:rPr>
                <w:ins w:id="2153" w:author="Autor"/>
                <w:i/>
              </w:rPr>
            </w:pPr>
            <w:ins w:id="2154" w:author="Autor">
              <w:r w:rsidRPr="001A4A81">
                <w:rPr>
                  <w:b/>
                  <w:i/>
                </w:rPr>
                <w:t>Počet príspevkov</w:t>
              </w:r>
              <w:r>
                <w:rPr>
                  <w:i/>
                </w:rPr>
                <w:t xml:space="preserve"> </w:t>
              </w:r>
              <w:r>
                <w:rPr>
                  <w:i/>
                  <w:sz w:val="16"/>
                  <w:szCs w:val="16"/>
                </w:rPr>
                <w:br/>
                <w:t>od 1.1./1.7. do  31.12./30</w:t>
              </w:r>
              <w:r w:rsidRPr="004B75A3">
                <w:rPr>
                  <w:i/>
                  <w:sz w:val="16"/>
                  <w:szCs w:val="16"/>
                </w:rPr>
                <w:t>.6</w:t>
              </w:r>
              <w:r>
                <w:rPr>
                  <w:i/>
                  <w:sz w:val="16"/>
                  <w:szCs w:val="16"/>
                </w:rPr>
                <w:t>.</w:t>
              </w:r>
            </w:ins>
          </w:p>
        </w:tc>
      </w:tr>
      <w:tr w:rsidR="00EB41D4" w:rsidTr="00124170">
        <w:trPr>
          <w:ins w:id="2155" w:author="Autor"/>
        </w:trPr>
        <w:tc>
          <w:tcPr>
            <w:tcW w:w="3230" w:type="pct"/>
            <w:vMerge/>
          </w:tcPr>
          <w:p w:rsidR="00EB41D4" w:rsidRDefault="00EB41D4" w:rsidP="00124170">
            <w:pPr>
              <w:jc w:val="both"/>
              <w:rPr>
                <w:ins w:id="2156" w:author="Autor"/>
                <w:i/>
              </w:rPr>
            </w:pPr>
          </w:p>
        </w:tc>
        <w:tc>
          <w:tcPr>
            <w:tcW w:w="885" w:type="pct"/>
            <w:shd w:val="clear" w:color="auto" w:fill="95B3D7" w:themeFill="accent1" w:themeFillTint="99"/>
          </w:tcPr>
          <w:p w:rsidR="00EB41D4" w:rsidRDefault="00EB41D4" w:rsidP="00124170">
            <w:pPr>
              <w:jc w:val="center"/>
              <w:rPr>
                <w:ins w:id="2157" w:author="Autor"/>
                <w:i/>
              </w:rPr>
            </w:pPr>
            <w:ins w:id="2158" w:author="Autor">
              <w:r>
                <w:rPr>
                  <w:i/>
                </w:rPr>
                <w:t>Web</w:t>
              </w:r>
            </w:ins>
          </w:p>
        </w:tc>
        <w:tc>
          <w:tcPr>
            <w:tcW w:w="885" w:type="pct"/>
            <w:shd w:val="clear" w:color="auto" w:fill="95B3D7" w:themeFill="accent1" w:themeFillTint="99"/>
          </w:tcPr>
          <w:p w:rsidR="00EB41D4" w:rsidRDefault="00EB41D4" w:rsidP="00124170">
            <w:pPr>
              <w:jc w:val="center"/>
              <w:rPr>
                <w:ins w:id="2159" w:author="Autor"/>
                <w:i/>
              </w:rPr>
            </w:pPr>
            <w:ins w:id="2160" w:author="Autor">
              <w:r>
                <w:rPr>
                  <w:i/>
                </w:rPr>
                <w:t>Sociálne siete</w:t>
              </w:r>
            </w:ins>
          </w:p>
        </w:tc>
      </w:tr>
      <w:tr w:rsidR="00EB41D4" w:rsidTr="00124170">
        <w:trPr>
          <w:ins w:id="2161" w:author="Autor"/>
        </w:trPr>
        <w:tc>
          <w:tcPr>
            <w:tcW w:w="3230" w:type="pct"/>
          </w:tcPr>
          <w:p w:rsidR="00EB41D4" w:rsidRPr="002D6432" w:rsidRDefault="00EB41D4" w:rsidP="00124170">
            <w:pPr>
              <w:jc w:val="both"/>
              <w:rPr>
                <w:ins w:id="2162" w:author="Autor"/>
              </w:rPr>
            </w:pPr>
            <w:ins w:id="2163" w:author="Autor">
              <w:r w:rsidRPr="002D6432">
                <w:t xml:space="preserve">K výzvam/OP </w:t>
              </w:r>
            </w:ins>
          </w:p>
        </w:tc>
        <w:tc>
          <w:tcPr>
            <w:tcW w:w="885" w:type="pct"/>
            <w:shd w:val="clear" w:color="auto" w:fill="95B3D7" w:themeFill="accent1" w:themeFillTint="99"/>
          </w:tcPr>
          <w:p w:rsidR="00EB41D4" w:rsidRDefault="00EB41D4" w:rsidP="00124170">
            <w:pPr>
              <w:jc w:val="both"/>
              <w:rPr>
                <w:ins w:id="2164" w:author="Autor"/>
                <w:i/>
              </w:rPr>
            </w:pPr>
          </w:p>
        </w:tc>
        <w:tc>
          <w:tcPr>
            <w:tcW w:w="885" w:type="pct"/>
            <w:shd w:val="clear" w:color="auto" w:fill="95B3D7" w:themeFill="accent1" w:themeFillTint="99"/>
          </w:tcPr>
          <w:p w:rsidR="00EB41D4" w:rsidRDefault="00EB41D4" w:rsidP="00124170">
            <w:pPr>
              <w:jc w:val="both"/>
              <w:rPr>
                <w:ins w:id="2165" w:author="Autor"/>
                <w:i/>
              </w:rPr>
            </w:pPr>
          </w:p>
        </w:tc>
      </w:tr>
      <w:tr w:rsidR="00EB41D4" w:rsidTr="00124170">
        <w:trPr>
          <w:ins w:id="2166" w:author="Autor"/>
        </w:trPr>
        <w:tc>
          <w:tcPr>
            <w:tcW w:w="3230" w:type="pct"/>
          </w:tcPr>
          <w:p w:rsidR="00EB41D4" w:rsidRPr="002D6432" w:rsidRDefault="00EB41D4" w:rsidP="00124170">
            <w:pPr>
              <w:jc w:val="both"/>
              <w:rPr>
                <w:ins w:id="2167" w:author="Autor"/>
              </w:rPr>
            </w:pPr>
            <w:ins w:id="2168" w:author="Autor">
              <w:r w:rsidRPr="002D6432">
                <w:t>K školeniam/seminárom</w:t>
              </w:r>
            </w:ins>
          </w:p>
        </w:tc>
        <w:tc>
          <w:tcPr>
            <w:tcW w:w="885" w:type="pct"/>
            <w:shd w:val="clear" w:color="auto" w:fill="95B3D7" w:themeFill="accent1" w:themeFillTint="99"/>
          </w:tcPr>
          <w:p w:rsidR="00EB41D4" w:rsidRDefault="00EB41D4" w:rsidP="00124170">
            <w:pPr>
              <w:jc w:val="both"/>
              <w:rPr>
                <w:ins w:id="2169" w:author="Autor"/>
                <w:i/>
              </w:rPr>
            </w:pPr>
          </w:p>
        </w:tc>
        <w:tc>
          <w:tcPr>
            <w:tcW w:w="885" w:type="pct"/>
            <w:shd w:val="clear" w:color="auto" w:fill="95B3D7" w:themeFill="accent1" w:themeFillTint="99"/>
          </w:tcPr>
          <w:p w:rsidR="00EB41D4" w:rsidRDefault="00EB41D4" w:rsidP="00124170">
            <w:pPr>
              <w:jc w:val="both"/>
              <w:rPr>
                <w:ins w:id="2170" w:author="Autor"/>
                <w:i/>
              </w:rPr>
            </w:pPr>
          </w:p>
        </w:tc>
      </w:tr>
      <w:tr w:rsidR="00EB41D4" w:rsidTr="00124170">
        <w:trPr>
          <w:ins w:id="2171" w:author="Autor"/>
        </w:trPr>
        <w:tc>
          <w:tcPr>
            <w:tcW w:w="3230" w:type="pct"/>
          </w:tcPr>
          <w:p w:rsidR="00EB41D4" w:rsidRPr="00CB661B" w:rsidRDefault="00EB41D4" w:rsidP="00124170">
            <w:pPr>
              <w:jc w:val="both"/>
              <w:rPr>
                <w:ins w:id="2172" w:author="Autor"/>
              </w:rPr>
            </w:pPr>
            <w:ins w:id="2173" w:author="Autor">
              <w:r w:rsidRPr="002D6432">
                <w:t>K realizovaným projektom (príkladom dobrej praxe)</w:t>
              </w:r>
            </w:ins>
          </w:p>
        </w:tc>
        <w:tc>
          <w:tcPr>
            <w:tcW w:w="885" w:type="pct"/>
            <w:shd w:val="clear" w:color="auto" w:fill="95B3D7" w:themeFill="accent1" w:themeFillTint="99"/>
          </w:tcPr>
          <w:p w:rsidR="00EB41D4" w:rsidRDefault="00EB41D4" w:rsidP="00124170">
            <w:pPr>
              <w:jc w:val="both"/>
              <w:rPr>
                <w:ins w:id="2174" w:author="Autor"/>
                <w:i/>
              </w:rPr>
            </w:pPr>
          </w:p>
        </w:tc>
        <w:tc>
          <w:tcPr>
            <w:tcW w:w="885" w:type="pct"/>
            <w:shd w:val="clear" w:color="auto" w:fill="95B3D7" w:themeFill="accent1" w:themeFillTint="99"/>
          </w:tcPr>
          <w:p w:rsidR="00EB41D4" w:rsidRDefault="00EB41D4" w:rsidP="00124170">
            <w:pPr>
              <w:jc w:val="both"/>
              <w:rPr>
                <w:ins w:id="2175" w:author="Autor"/>
                <w:i/>
              </w:rPr>
            </w:pPr>
          </w:p>
        </w:tc>
      </w:tr>
      <w:tr w:rsidR="00EB41D4" w:rsidTr="00124170">
        <w:trPr>
          <w:ins w:id="2176" w:author="Autor"/>
        </w:trPr>
        <w:tc>
          <w:tcPr>
            <w:tcW w:w="3230" w:type="pct"/>
          </w:tcPr>
          <w:p w:rsidR="00EB41D4" w:rsidRPr="00CB661B" w:rsidRDefault="00EB41D4" w:rsidP="00124170">
            <w:pPr>
              <w:jc w:val="both"/>
              <w:rPr>
                <w:ins w:id="2177" w:author="Autor"/>
              </w:rPr>
            </w:pPr>
            <w:ins w:id="2178" w:author="Autor">
              <w:r w:rsidRPr="002D6432">
                <w:t>Iné..uviesť (</w:t>
              </w:r>
              <w:r w:rsidR="009E422A" w:rsidRPr="00CB661B">
                <w:t>napr. štatistiky, výstupy z analýz, zaujímavosti z oblasti EŠIF, činnosť IPC)</w:t>
              </w:r>
            </w:ins>
          </w:p>
        </w:tc>
        <w:tc>
          <w:tcPr>
            <w:tcW w:w="885" w:type="pct"/>
            <w:shd w:val="clear" w:color="auto" w:fill="95B3D7" w:themeFill="accent1" w:themeFillTint="99"/>
          </w:tcPr>
          <w:p w:rsidR="00EB41D4" w:rsidRDefault="00EB41D4" w:rsidP="00124170">
            <w:pPr>
              <w:jc w:val="both"/>
              <w:rPr>
                <w:ins w:id="2179" w:author="Autor"/>
                <w:i/>
              </w:rPr>
            </w:pPr>
          </w:p>
        </w:tc>
        <w:tc>
          <w:tcPr>
            <w:tcW w:w="885" w:type="pct"/>
            <w:shd w:val="clear" w:color="auto" w:fill="95B3D7" w:themeFill="accent1" w:themeFillTint="99"/>
          </w:tcPr>
          <w:p w:rsidR="00EB41D4" w:rsidRDefault="00EB41D4" w:rsidP="00124170">
            <w:pPr>
              <w:jc w:val="both"/>
              <w:rPr>
                <w:ins w:id="2180" w:author="Autor"/>
                <w:i/>
              </w:rPr>
            </w:pPr>
          </w:p>
        </w:tc>
      </w:tr>
      <w:tr w:rsidR="002D6432" w:rsidTr="002D6432">
        <w:trPr>
          <w:ins w:id="2181" w:author="Autor"/>
        </w:trPr>
        <w:tc>
          <w:tcPr>
            <w:tcW w:w="3230" w:type="pct"/>
          </w:tcPr>
          <w:p w:rsidR="002D6432" w:rsidRDefault="002D6432" w:rsidP="00124170">
            <w:pPr>
              <w:jc w:val="both"/>
              <w:rPr>
                <w:ins w:id="2182" w:author="Autor"/>
                <w:i/>
              </w:rPr>
            </w:pPr>
            <w:ins w:id="2183" w:author="Autor">
              <w:r>
                <w:rPr>
                  <w:i/>
                </w:rPr>
                <w:t>Spolu</w:t>
              </w:r>
            </w:ins>
          </w:p>
        </w:tc>
        <w:tc>
          <w:tcPr>
            <w:tcW w:w="885" w:type="pct"/>
          </w:tcPr>
          <w:p w:rsidR="002D6432" w:rsidRDefault="002D6432" w:rsidP="00124170">
            <w:pPr>
              <w:jc w:val="both"/>
              <w:rPr>
                <w:ins w:id="2184" w:author="Autor"/>
                <w:i/>
              </w:rPr>
            </w:pPr>
          </w:p>
        </w:tc>
        <w:tc>
          <w:tcPr>
            <w:tcW w:w="885" w:type="pct"/>
          </w:tcPr>
          <w:p w:rsidR="002D6432" w:rsidRDefault="002D6432" w:rsidP="00124170">
            <w:pPr>
              <w:jc w:val="both"/>
              <w:rPr>
                <w:ins w:id="2185" w:author="Autor"/>
                <w:i/>
              </w:rPr>
            </w:pPr>
          </w:p>
        </w:tc>
      </w:tr>
    </w:tbl>
    <w:p w:rsidR="00D609A7" w:rsidRDefault="00D609A7" w:rsidP="00292FFF">
      <w:pPr>
        <w:jc w:val="both"/>
        <w:rPr>
          <w:ins w:id="2186" w:author="Autor"/>
          <w:i/>
          <w:color w:val="365F91" w:themeColor="accent1" w:themeShade="BF"/>
        </w:rPr>
      </w:pPr>
    </w:p>
    <w:p w:rsidR="00292FFF" w:rsidRDefault="000E3B95" w:rsidP="001B7DB3">
      <w:pPr>
        <w:jc w:val="both"/>
        <w:rPr>
          <w:ins w:id="2187" w:author="Autor"/>
          <w:i/>
        </w:rPr>
      </w:pPr>
      <w:ins w:id="2188" w:author="Autor">
        <w:r>
          <w:rPr>
            <w:i/>
          </w:rPr>
          <w:t>Nasledujúcu tabuľku vypĺňa IPC</w:t>
        </w:r>
      </w:ins>
      <w:r>
        <w:rPr>
          <w:i/>
        </w:rPr>
        <w:t xml:space="preserve"> v prípade, </w:t>
      </w:r>
      <w:ins w:id="2189" w:author="Autor">
        <w:r>
          <w:rPr>
            <w:i/>
          </w:rPr>
          <w:t>že sa dajú merať prístupy do sekcie IPC na ich webových stránkach</w:t>
        </w:r>
      </w:ins>
    </w:p>
    <w:p w:rsidR="00DB5E30" w:rsidRDefault="00DB5E30" w:rsidP="001B7DB3">
      <w:pPr>
        <w:jc w:val="both"/>
        <w:rPr>
          <w:ins w:id="2190" w:author="Autor"/>
          <w:i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002"/>
        <w:gridCol w:w="1643"/>
        <w:gridCol w:w="1643"/>
      </w:tblGrid>
      <w:tr w:rsidR="00CB63AC" w:rsidTr="00844EBB">
        <w:trPr>
          <w:ins w:id="2191" w:author="Autor"/>
        </w:trPr>
        <w:tc>
          <w:tcPr>
            <w:tcW w:w="6002" w:type="dxa"/>
            <w:vMerge w:val="restart"/>
            <w:vAlign w:val="center"/>
          </w:tcPr>
          <w:p w:rsidR="00CB63AC" w:rsidRPr="003D7731" w:rsidRDefault="00CB63AC" w:rsidP="00013752">
            <w:pPr>
              <w:rPr>
                <w:ins w:id="2192" w:author="Autor"/>
                <w:b/>
                <w:i/>
              </w:rPr>
            </w:pPr>
            <w:ins w:id="2193" w:author="Autor">
              <w:r w:rsidRPr="003D7731">
                <w:rPr>
                  <w:b/>
                  <w:i/>
                </w:rPr>
                <w:t>Počet návštevníkov webovej stránky</w:t>
              </w:r>
            </w:ins>
          </w:p>
        </w:tc>
        <w:tc>
          <w:tcPr>
            <w:tcW w:w="3286" w:type="dxa"/>
            <w:gridSpan w:val="2"/>
            <w:shd w:val="clear" w:color="auto" w:fill="95B3D7" w:themeFill="accent1" w:themeFillTint="99"/>
          </w:tcPr>
          <w:p w:rsidR="00CB63AC" w:rsidRPr="003D7731" w:rsidRDefault="00CB63AC" w:rsidP="00CB63AC">
            <w:pPr>
              <w:jc w:val="center"/>
              <w:rPr>
                <w:ins w:id="2194" w:author="Autor"/>
                <w:i/>
              </w:rPr>
            </w:pPr>
            <w:ins w:id="2195" w:author="Autor">
              <w:r w:rsidRPr="003D7731">
                <w:rPr>
                  <w:i/>
                </w:rPr>
                <w:t xml:space="preserve">Hodnota </w:t>
              </w:r>
              <w:r w:rsidRPr="003D7731">
                <w:rPr>
                  <w:i/>
                  <w:sz w:val="16"/>
                  <w:szCs w:val="16"/>
                </w:rPr>
                <w:t xml:space="preserve">od 1.1./1.7. do </w:t>
              </w:r>
              <w:r w:rsidR="00CB3691" w:rsidRPr="003D7731">
                <w:rPr>
                  <w:i/>
                  <w:sz w:val="16"/>
                  <w:szCs w:val="16"/>
                </w:rPr>
                <w:t> 31.12./30.6.</w:t>
              </w:r>
            </w:ins>
          </w:p>
        </w:tc>
      </w:tr>
      <w:tr w:rsidR="00CB63AC" w:rsidTr="00844EBB">
        <w:trPr>
          <w:ins w:id="2196" w:author="Autor"/>
        </w:trPr>
        <w:tc>
          <w:tcPr>
            <w:tcW w:w="6002" w:type="dxa"/>
            <w:vMerge/>
          </w:tcPr>
          <w:p w:rsidR="00CB63AC" w:rsidRPr="003D7731" w:rsidRDefault="00CB63AC" w:rsidP="001B7DB3">
            <w:pPr>
              <w:jc w:val="both"/>
              <w:rPr>
                <w:ins w:id="2197" w:author="Autor"/>
                <w:i/>
              </w:rPr>
            </w:pPr>
          </w:p>
        </w:tc>
        <w:tc>
          <w:tcPr>
            <w:tcW w:w="1643" w:type="dxa"/>
            <w:vAlign w:val="center"/>
          </w:tcPr>
          <w:p w:rsidR="00CB63AC" w:rsidRPr="003D7731" w:rsidRDefault="00CB63AC" w:rsidP="00844EBB">
            <w:pPr>
              <w:jc w:val="center"/>
              <w:rPr>
                <w:ins w:id="2198" w:author="Autor"/>
                <w:i/>
              </w:rPr>
            </w:pPr>
            <w:ins w:id="2199" w:author="Autor">
              <w:r w:rsidRPr="003D7731">
                <w:rPr>
                  <w:i/>
                </w:rPr>
                <w:t>Spolu</w:t>
              </w:r>
            </w:ins>
          </w:p>
        </w:tc>
        <w:tc>
          <w:tcPr>
            <w:tcW w:w="1643" w:type="dxa"/>
            <w:shd w:val="clear" w:color="auto" w:fill="95B3D7" w:themeFill="accent1" w:themeFillTint="99"/>
            <w:vAlign w:val="center"/>
          </w:tcPr>
          <w:p w:rsidR="00CB63AC" w:rsidRPr="003D7731" w:rsidRDefault="00CB63AC" w:rsidP="00844EBB">
            <w:pPr>
              <w:jc w:val="center"/>
              <w:rPr>
                <w:ins w:id="2200" w:author="Autor"/>
                <w:i/>
              </w:rPr>
            </w:pPr>
            <w:ins w:id="2201" w:author="Autor">
              <w:r w:rsidRPr="003D7731">
                <w:rPr>
                  <w:i/>
                </w:rPr>
                <w:t>Počet nových (unikátnych) návštevníkov</w:t>
              </w:r>
            </w:ins>
          </w:p>
        </w:tc>
      </w:tr>
      <w:tr w:rsidR="001B7DB3" w:rsidTr="00844EBB">
        <w:trPr>
          <w:ins w:id="2202" w:author="Autor"/>
        </w:trPr>
        <w:tc>
          <w:tcPr>
            <w:tcW w:w="6002" w:type="dxa"/>
          </w:tcPr>
          <w:p w:rsidR="001B7DB3" w:rsidRDefault="00CB63AC" w:rsidP="00CB63AC">
            <w:pPr>
              <w:jc w:val="both"/>
              <w:rPr>
                <w:ins w:id="2203" w:author="Autor"/>
                <w:i/>
              </w:rPr>
            </w:pPr>
            <w:ins w:id="2204" w:author="Autor">
              <w:r>
                <w:rPr>
                  <w:i/>
                </w:rPr>
                <w:lastRenderedPageBreak/>
                <w:t xml:space="preserve">Návštevníci webovej stránky IPC </w:t>
              </w:r>
            </w:ins>
          </w:p>
        </w:tc>
        <w:tc>
          <w:tcPr>
            <w:tcW w:w="1643" w:type="dxa"/>
          </w:tcPr>
          <w:p w:rsidR="001B7DB3" w:rsidRDefault="001B7DB3" w:rsidP="001B7DB3">
            <w:pPr>
              <w:jc w:val="both"/>
              <w:rPr>
                <w:ins w:id="2205" w:author="Autor"/>
                <w:i/>
              </w:rPr>
            </w:pPr>
          </w:p>
        </w:tc>
        <w:tc>
          <w:tcPr>
            <w:tcW w:w="1643" w:type="dxa"/>
            <w:shd w:val="clear" w:color="auto" w:fill="95B3D7" w:themeFill="accent1" w:themeFillTint="99"/>
          </w:tcPr>
          <w:p w:rsidR="001B7DB3" w:rsidRDefault="001B7DB3" w:rsidP="001B7DB3">
            <w:pPr>
              <w:jc w:val="both"/>
              <w:rPr>
                <w:ins w:id="2206" w:author="Autor"/>
                <w:i/>
              </w:rPr>
            </w:pPr>
          </w:p>
        </w:tc>
      </w:tr>
    </w:tbl>
    <w:p w:rsidR="001B7DB3" w:rsidRDefault="001B7DB3" w:rsidP="001B7DB3">
      <w:pPr>
        <w:jc w:val="both"/>
        <w:rPr>
          <w:ins w:id="2207" w:author="Autor"/>
          <w:i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4189"/>
        <w:gridCol w:w="2550"/>
        <w:gridCol w:w="2549"/>
      </w:tblGrid>
      <w:tr w:rsidR="00AB5C48" w:rsidTr="00CB661B">
        <w:trPr>
          <w:trHeight w:val="276"/>
          <w:ins w:id="2208" w:author="Autor"/>
        </w:trPr>
        <w:tc>
          <w:tcPr>
            <w:tcW w:w="2255" w:type="pct"/>
          </w:tcPr>
          <w:p w:rsidR="00AB5C48" w:rsidRDefault="00AB5C48" w:rsidP="00013752">
            <w:pPr>
              <w:jc w:val="both"/>
              <w:rPr>
                <w:ins w:id="2209" w:author="Autor"/>
              </w:rPr>
            </w:pPr>
            <w:ins w:id="2210" w:author="Autor">
              <w:r w:rsidRPr="00CB63AC">
                <w:rPr>
                  <w:b/>
                  <w:i/>
                </w:rPr>
                <w:t xml:space="preserve">Počet </w:t>
              </w:r>
              <w:r>
                <w:rPr>
                  <w:b/>
                  <w:i/>
                </w:rPr>
                <w:t>nasledovateľov na sociálnych sieťach</w:t>
              </w:r>
            </w:ins>
          </w:p>
        </w:tc>
        <w:tc>
          <w:tcPr>
            <w:tcW w:w="1373" w:type="pct"/>
            <w:shd w:val="clear" w:color="auto" w:fill="auto"/>
          </w:tcPr>
          <w:p w:rsidR="00AB5C48" w:rsidRDefault="00AB5C48" w:rsidP="004F0CF8">
            <w:pPr>
              <w:jc w:val="center"/>
              <w:rPr>
                <w:ins w:id="2211" w:author="Autor"/>
              </w:rPr>
            </w:pPr>
            <w:ins w:id="2212" w:author="Autor">
              <w:r w:rsidRPr="006B53CB">
                <w:t>PH</w:t>
              </w:r>
              <w:r>
                <w:t xml:space="preserve"> </w:t>
              </w:r>
            </w:ins>
          </w:p>
          <w:p w:rsidR="00AB5C48" w:rsidRPr="004B75A3" w:rsidRDefault="00AB5C48" w:rsidP="004F0CF8">
            <w:pPr>
              <w:jc w:val="center"/>
              <w:rPr>
                <w:ins w:id="2213" w:author="Autor"/>
                <w:sz w:val="16"/>
                <w:szCs w:val="16"/>
              </w:rPr>
            </w:pPr>
            <w:ins w:id="2214" w:author="Autor">
              <w:r w:rsidRPr="004B75A3">
                <w:rPr>
                  <w:sz w:val="16"/>
                  <w:szCs w:val="16"/>
                </w:rPr>
                <w:t>k 1.1./1.7.</w:t>
              </w:r>
            </w:ins>
          </w:p>
        </w:tc>
        <w:tc>
          <w:tcPr>
            <w:tcW w:w="1372" w:type="pct"/>
            <w:shd w:val="clear" w:color="auto" w:fill="95B3D7" w:themeFill="accent1" w:themeFillTint="99"/>
          </w:tcPr>
          <w:p w:rsidR="00AB5C48" w:rsidRDefault="00AB5C48" w:rsidP="004F0CF8">
            <w:pPr>
              <w:jc w:val="center"/>
              <w:rPr>
                <w:ins w:id="2215" w:author="Autor"/>
                <w:i/>
              </w:rPr>
            </w:pPr>
            <w:ins w:id="2216" w:author="Autor">
              <w:r w:rsidRPr="00AD11A2">
                <w:rPr>
                  <w:i/>
                </w:rPr>
                <w:t xml:space="preserve">KH </w:t>
              </w:r>
            </w:ins>
          </w:p>
          <w:p w:rsidR="00AB5C48" w:rsidRPr="00AD11A2" w:rsidRDefault="00AB5C48" w:rsidP="004F0CF8">
            <w:pPr>
              <w:jc w:val="center"/>
              <w:rPr>
                <w:ins w:id="2217" w:author="Autor"/>
                <w:i/>
              </w:rPr>
            </w:pPr>
            <w:ins w:id="2218" w:author="Autor">
              <w:r w:rsidRPr="004B75A3">
                <w:rPr>
                  <w:i/>
                  <w:sz w:val="16"/>
                  <w:szCs w:val="16"/>
                </w:rPr>
                <w:t>k </w:t>
              </w:r>
              <w:r>
                <w:rPr>
                  <w:i/>
                  <w:sz w:val="16"/>
                  <w:szCs w:val="16"/>
                </w:rPr>
                <w:t> 31.12./30</w:t>
              </w:r>
              <w:r w:rsidRPr="004B75A3">
                <w:rPr>
                  <w:i/>
                  <w:sz w:val="16"/>
                  <w:szCs w:val="16"/>
                </w:rPr>
                <w:t>.6</w:t>
              </w:r>
              <w:r>
                <w:rPr>
                  <w:i/>
                  <w:sz w:val="16"/>
                  <w:szCs w:val="16"/>
                </w:rPr>
                <w:t>.</w:t>
              </w:r>
            </w:ins>
          </w:p>
        </w:tc>
      </w:tr>
      <w:tr w:rsidR="00AB5C48" w:rsidTr="00CB661B">
        <w:trPr>
          <w:ins w:id="2219" w:author="Autor"/>
        </w:trPr>
        <w:tc>
          <w:tcPr>
            <w:tcW w:w="2255" w:type="pct"/>
          </w:tcPr>
          <w:p w:rsidR="00AB5C48" w:rsidRDefault="00AB5C48" w:rsidP="004F0CF8">
            <w:pPr>
              <w:jc w:val="both"/>
              <w:rPr>
                <w:ins w:id="2220" w:author="Autor"/>
              </w:rPr>
            </w:pPr>
            <w:ins w:id="2221" w:author="Autor">
              <w:r>
                <w:rPr>
                  <w:i/>
                </w:rPr>
                <w:t>Nasledovatelia (followeri) IPC na sociálnych sieťach*</w:t>
              </w:r>
            </w:ins>
          </w:p>
        </w:tc>
        <w:tc>
          <w:tcPr>
            <w:tcW w:w="1373" w:type="pct"/>
            <w:shd w:val="clear" w:color="auto" w:fill="auto"/>
          </w:tcPr>
          <w:p w:rsidR="00AB5C48" w:rsidRDefault="00AB5C48" w:rsidP="004F0CF8">
            <w:pPr>
              <w:jc w:val="both"/>
              <w:rPr>
                <w:ins w:id="2222" w:author="Autor"/>
                <w:i/>
              </w:rPr>
            </w:pPr>
          </w:p>
        </w:tc>
        <w:tc>
          <w:tcPr>
            <w:tcW w:w="1372" w:type="pct"/>
            <w:shd w:val="clear" w:color="auto" w:fill="95B3D7" w:themeFill="accent1" w:themeFillTint="99"/>
          </w:tcPr>
          <w:p w:rsidR="00AB5C48" w:rsidRDefault="00AB5C48" w:rsidP="004F0CF8">
            <w:pPr>
              <w:jc w:val="both"/>
              <w:rPr>
                <w:ins w:id="2223" w:author="Autor"/>
                <w:i/>
              </w:rPr>
            </w:pPr>
          </w:p>
        </w:tc>
      </w:tr>
    </w:tbl>
    <w:p w:rsidR="00CB63AC" w:rsidRPr="00452FBD" w:rsidRDefault="00CB63AC">
      <w:pPr>
        <w:jc w:val="both"/>
        <w:rPr>
          <w:sz w:val="20"/>
          <w:rPrChange w:id="2224" w:author="Autor">
            <w:rPr>
              <w:b/>
              <w:i/>
            </w:rPr>
          </w:rPrChange>
        </w:rPr>
        <w:pPrChange w:id="2225" w:author="Autor">
          <w:pPr>
            <w:pStyle w:val="Odsekzoznamu"/>
            <w:jc w:val="both"/>
          </w:pPr>
        </w:pPrChange>
      </w:pPr>
      <w:ins w:id="2226" w:author="Autor">
        <w:r>
          <w:rPr>
            <w:i/>
          </w:rPr>
          <w:t>*</w:t>
        </w:r>
      </w:ins>
      <w:r w:rsidRPr="00452FBD">
        <w:rPr>
          <w:sz w:val="20"/>
          <w:rPrChange w:id="2227" w:author="Autor">
            <w:rPr>
              <w:i/>
            </w:rPr>
          </w:rPrChange>
        </w:rPr>
        <w:t xml:space="preserve">ak </w:t>
      </w:r>
      <w:del w:id="2228" w:author="Autor">
        <w:r w:rsidR="00C36CA8" w:rsidRPr="004756D6">
          <w:rPr>
            <w:i/>
          </w:rPr>
          <w:delText>pracovná skupina zasadala</w:delText>
        </w:r>
      </w:del>
      <w:ins w:id="2229" w:author="Autor">
        <w:r w:rsidRPr="00CB63AC">
          <w:rPr>
            <w:sz w:val="20"/>
            <w:szCs w:val="20"/>
          </w:rPr>
          <w:t>využíva IPC viacero sociálnych sietí – každú sieť uviesť osobitne</w:t>
        </w:r>
      </w:ins>
      <w:r w:rsidRPr="00452FBD">
        <w:rPr>
          <w:sz w:val="20"/>
          <w:rPrChange w:id="2230" w:author="Autor">
            <w:rPr>
              <w:i/>
            </w:rPr>
          </w:rPrChange>
        </w:rPr>
        <w:t xml:space="preserve"> v </w:t>
      </w:r>
      <w:del w:id="2231" w:author="Autor">
        <w:r w:rsidR="00C36CA8" w:rsidRPr="004756D6">
          <w:rPr>
            <w:i/>
          </w:rPr>
          <w:delText>monitorovanom období</w:delText>
        </w:r>
        <w:r w:rsidR="00634156" w:rsidRPr="004756D6">
          <w:rPr>
            <w:i/>
          </w:rPr>
          <w:delText xml:space="preserve"> – výstupy vo vzťahu k IPC, účasť/neúčasť</w:delText>
        </w:r>
        <w:r w:rsidR="004756D6" w:rsidRPr="004756D6">
          <w:rPr>
            <w:i/>
          </w:rPr>
          <w:delText>]</w:delText>
        </w:r>
      </w:del>
      <w:ins w:id="2232" w:author="Autor">
        <w:r w:rsidRPr="00CB63AC">
          <w:rPr>
            <w:sz w:val="20"/>
            <w:szCs w:val="20"/>
          </w:rPr>
          <w:t>samostatnom riadku</w:t>
        </w:r>
      </w:ins>
    </w:p>
    <w:p w:rsidR="006E0B5D" w:rsidRPr="001B7DB3" w:rsidRDefault="006E0B5D" w:rsidP="001B7DB3">
      <w:pPr>
        <w:jc w:val="both"/>
        <w:rPr>
          <w:ins w:id="2233" w:author="Autor"/>
          <w:i/>
        </w:rPr>
      </w:pPr>
    </w:p>
    <w:p w:rsidR="006E0B5D" w:rsidRPr="00292FFF" w:rsidRDefault="006E0B5D" w:rsidP="006E0B5D">
      <w:pPr>
        <w:jc w:val="both"/>
        <w:rPr>
          <w:ins w:id="2234" w:author="Autor"/>
          <w:i/>
        </w:rPr>
      </w:pPr>
      <w:ins w:id="2235" w:author="Autor">
        <w:r w:rsidRPr="00292FFF">
          <w:rPr>
            <w:i/>
          </w:rPr>
          <w:t>[</w:t>
        </w:r>
        <w:r>
          <w:rPr>
            <w:i/>
          </w:rPr>
          <w:t>popísať obsah komentárov iných na sociálnych sieťach</w:t>
        </w:r>
        <w:r w:rsidRPr="00292FFF">
          <w:rPr>
            <w:i/>
          </w:rPr>
          <w:t>]</w:t>
        </w:r>
      </w:ins>
    </w:p>
    <w:p w:rsidR="0081662B" w:rsidRDefault="0081662B" w:rsidP="00C15361">
      <w:pPr>
        <w:pStyle w:val="Odsekzoznamu"/>
        <w:jc w:val="both"/>
        <w:rPr>
          <w:ins w:id="2236" w:author="Autor"/>
          <w:i/>
        </w:rPr>
      </w:pPr>
    </w:p>
    <w:p w:rsidR="00344AFD" w:rsidRDefault="00EA3DFB" w:rsidP="00344AFD">
      <w:pPr>
        <w:pStyle w:val="MPCKO2"/>
        <w:numPr>
          <w:ilvl w:val="1"/>
          <w:numId w:val="2"/>
        </w:numPr>
        <w:ind w:left="0" w:firstLine="0"/>
        <w:rPr>
          <w:ins w:id="2237" w:author="Autor"/>
          <w:rStyle w:val="hps"/>
        </w:rPr>
      </w:pPr>
      <w:bookmarkStart w:id="2238" w:name="_Toc486832262"/>
      <w:ins w:id="2239" w:author="Autor">
        <w:r>
          <w:rPr>
            <w:rStyle w:val="hps"/>
          </w:rPr>
          <w:t>Konkrétne aktivity v oblasti publicity</w:t>
        </w:r>
        <w:bookmarkEnd w:id="2238"/>
      </w:ins>
    </w:p>
    <w:p w:rsidR="002E762B" w:rsidRDefault="002E762B" w:rsidP="002E762B">
      <w:pPr>
        <w:jc w:val="both"/>
        <w:rPr>
          <w:ins w:id="2240" w:author="Autor"/>
          <w:i/>
          <w:color w:val="365F91" w:themeColor="accent1" w:themeShade="BF"/>
        </w:rPr>
      </w:pPr>
    </w:p>
    <w:p w:rsidR="000868F6" w:rsidRDefault="002E762B" w:rsidP="002E762B">
      <w:pPr>
        <w:jc w:val="both"/>
        <w:rPr>
          <w:ins w:id="2241" w:author="Autor"/>
          <w:i/>
          <w:color w:val="365F91" w:themeColor="accent1" w:themeShade="BF"/>
        </w:rPr>
      </w:pPr>
      <w:ins w:id="2242" w:author="Autor">
        <w:r w:rsidRPr="001E16E0">
          <w:rPr>
            <w:i/>
            <w:color w:val="365F91" w:themeColor="accent1" w:themeShade="BF"/>
          </w:rPr>
          <w:t>[tabuľk</w:t>
        </w:r>
        <w:r>
          <w:rPr>
            <w:i/>
            <w:color w:val="365F91" w:themeColor="accent1" w:themeShade="BF"/>
          </w:rPr>
          <w:t>u</w:t>
        </w:r>
        <w:r w:rsidRPr="001E16E0">
          <w:rPr>
            <w:i/>
            <w:color w:val="365F91" w:themeColor="accent1" w:themeShade="BF"/>
          </w:rPr>
          <w:t xml:space="preserve"> nižšie vypĺňa IPC na základe údajov uvedených v databáze na hárku „</w:t>
        </w:r>
        <w:r w:rsidRPr="002E762B">
          <w:rPr>
            <w:i/>
            <w:color w:val="365F91" w:themeColor="accent1" w:themeShade="BF"/>
          </w:rPr>
          <w:t>Ostatné informačné aktivity IPC pre EŠIF</w:t>
        </w:r>
        <w:r w:rsidRPr="001E16E0">
          <w:rPr>
            <w:i/>
            <w:color w:val="365F91" w:themeColor="accent1" w:themeShade="BF"/>
          </w:rPr>
          <w:t>“</w:t>
        </w:r>
        <w:r>
          <w:rPr>
            <w:i/>
            <w:color w:val="365F91" w:themeColor="accent1" w:themeShade="BF"/>
          </w:rPr>
          <w:t>]</w:t>
        </w:r>
      </w:ins>
    </w:p>
    <w:p w:rsidR="002E762B" w:rsidRPr="002E762B" w:rsidRDefault="002E762B" w:rsidP="002E762B">
      <w:pPr>
        <w:jc w:val="both"/>
        <w:rPr>
          <w:ins w:id="2243" w:author="Autor"/>
          <w:rStyle w:val="hps"/>
          <w:i/>
          <w:color w:val="365F91" w:themeColor="accent1" w:themeShade="BF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676"/>
        <w:gridCol w:w="1086"/>
        <w:gridCol w:w="1086"/>
        <w:gridCol w:w="1087"/>
        <w:gridCol w:w="1087"/>
        <w:gridCol w:w="1087"/>
        <w:gridCol w:w="1087"/>
        <w:gridCol w:w="1092"/>
      </w:tblGrid>
      <w:tr w:rsidR="000868F6" w:rsidTr="004F0CF8">
        <w:trPr>
          <w:ins w:id="2244" w:author="Autor"/>
        </w:trPr>
        <w:tc>
          <w:tcPr>
            <w:tcW w:w="9288" w:type="dxa"/>
            <w:gridSpan w:val="8"/>
          </w:tcPr>
          <w:p w:rsidR="000868F6" w:rsidRDefault="000868F6" w:rsidP="000868F6">
            <w:pPr>
              <w:jc w:val="center"/>
              <w:rPr>
                <w:ins w:id="2245" w:author="Autor"/>
                <w:i/>
              </w:rPr>
            </w:pPr>
            <w:ins w:id="2246" w:author="Autor">
              <w:r w:rsidRPr="00100701">
                <w:rPr>
                  <w:b/>
                  <w:i/>
                </w:rPr>
                <w:t xml:space="preserve">Počet </w:t>
              </w:r>
              <w:r>
                <w:rPr>
                  <w:b/>
                  <w:i/>
                </w:rPr>
                <w:t>aktivít v oblasti publicity</w:t>
              </w:r>
            </w:ins>
          </w:p>
        </w:tc>
      </w:tr>
      <w:tr w:rsidR="00733C8D" w:rsidTr="00CB661B">
        <w:trPr>
          <w:ins w:id="2247" w:author="Autor"/>
        </w:trPr>
        <w:tc>
          <w:tcPr>
            <w:tcW w:w="1676" w:type="dxa"/>
          </w:tcPr>
          <w:p w:rsidR="00733C8D" w:rsidRPr="0063168F" w:rsidRDefault="00733C8D" w:rsidP="006E0B5D">
            <w:pPr>
              <w:jc w:val="both"/>
              <w:rPr>
                <w:ins w:id="2248" w:author="Autor"/>
              </w:rPr>
            </w:pPr>
            <w:ins w:id="2249" w:author="Autor">
              <w:r>
                <w:t>Druh aktivity</w:t>
              </w:r>
            </w:ins>
          </w:p>
        </w:tc>
        <w:tc>
          <w:tcPr>
            <w:tcW w:w="1086" w:type="dxa"/>
            <w:vAlign w:val="center"/>
          </w:tcPr>
          <w:p w:rsidR="00733C8D" w:rsidRPr="00DD5E91" w:rsidRDefault="00733C8D" w:rsidP="004F0CF8">
            <w:pPr>
              <w:jc w:val="center"/>
              <w:rPr>
                <w:ins w:id="2250" w:author="Autor"/>
              </w:rPr>
            </w:pPr>
            <w:ins w:id="2251" w:author="Autor">
              <w:r w:rsidRPr="00733C8D">
                <w:t>1. mes.</w:t>
              </w:r>
            </w:ins>
          </w:p>
        </w:tc>
        <w:tc>
          <w:tcPr>
            <w:tcW w:w="1086" w:type="dxa"/>
            <w:vAlign w:val="center"/>
          </w:tcPr>
          <w:p w:rsidR="00733C8D" w:rsidRPr="00DD5E91" w:rsidRDefault="00733C8D" w:rsidP="004F0CF8">
            <w:pPr>
              <w:jc w:val="center"/>
              <w:rPr>
                <w:ins w:id="2252" w:author="Autor"/>
              </w:rPr>
            </w:pPr>
            <w:ins w:id="2253" w:author="Autor">
              <w:r w:rsidRPr="00733C8D">
                <w:t>2. mes.</w:t>
              </w:r>
            </w:ins>
          </w:p>
        </w:tc>
        <w:tc>
          <w:tcPr>
            <w:tcW w:w="1087" w:type="dxa"/>
            <w:vAlign w:val="center"/>
          </w:tcPr>
          <w:p w:rsidR="00733C8D" w:rsidRPr="00DD5E91" w:rsidRDefault="00733C8D" w:rsidP="004F0CF8">
            <w:pPr>
              <w:jc w:val="center"/>
              <w:rPr>
                <w:ins w:id="2254" w:author="Autor"/>
              </w:rPr>
            </w:pPr>
            <w:ins w:id="2255" w:author="Autor">
              <w:r w:rsidRPr="00733C8D">
                <w:t>3. mes.</w:t>
              </w:r>
            </w:ins>
          </w:p>
        </w:tc>
        <w:tc>
          <w:tcPr>
            <w:tcW w:w="1087" w:type="dxa"/>
            <w:vAlign w:val="center"/>
          </w:tcPr>
          <w:p w:rsidR="00733C8D" w:rsidRPr="00DD5E91" w:rsidRDefault="00733C8D" w:rsidP="004F0CF8">
            <w:pPr>
              <w:jc w:val="center"/>
              <w:rPr>
                <w:ins w:id="2256" w:author="Autor"/>
              </w:rPr>
            </w:pPr>
            <w:ins w:id="2257" w:author="Autor">
              <w:r w:rsidRPr="00733C8D">
                <w:t>4. mes.</w:t>
              </w:r>
            </w:ins>
          </w:p>
        </w:tc>
        <w:tc>
          <w:tcPr>
            <w:tcW w:w="1087" w:type="dxa"/>
            <w:vAlign w:val="center"/>
          </w:tcPr>
          <w:p w:rsidR="00733C8D" w:rsidRPr="00DD5E91" w:rsidRDefault="00733C8D" w:rsidP="004F0CF8">
            <w:pPr>
              <w:jc w:val="center"/>
              <w:rPr>
                <w:ins w:id="2258" w:author="Autor"/>
              </w:rPr>
            </w:pPr>
            <w:ins w:id="2259" w:author="Autor">
              <w:r w:rsidRPr="00733C8D">
                <w:t>5. mes.</w:t>
              </w:r>
            </w:ins>
          </w:p>
        </w:tc>
        <w:tc>
          <w:tcPr>
            <w:tcW w:w="1087" w:type="dxa"/>
            <w:vAlign w:val="center"/>
          </w:tcPr>
          <w:p w:rsidR="00733C8D" w:rsidRPr="00DD5E91" w:rsidRDefault="00733C8D" w:rsidP="004F0CF8">
            <w:pPr>
              <w:jc w:val="center"/>
              <w:rPr>
                <w:ins w:id="2260" w:author="Autor"/>
              </w:rPr>
            </w:pPr>
            <w:ins w:id="2261" w:author="Autor">
              <w:r w:rsidRPr="00733C8D">
                <w:t>6. mes.</w:t>
              </w:r>
            </w:ins>
          </w:p>
        </w:tc>
        <w:tc>
          <w:tcPr>
            <w:tcW w:w="1092" w:type="dxa"/>
            <w:shd w:val="clear" w:color="auto" w:fill="95B3D7" w:themeFill="accent1" w:themeFillTint="99"/>
            <w:vAlign w:val="center"/>
          </w:tcPr>
          <w:p w:rsidR="00733C8D" w:rsidRPr="0063168F" w:rsidRDefault="00733C8D" w:rsidP="004F0CF8">
            <w:pPr>
              <w:jc w:val="center"/>
              <w:rPr>
                <w:ins w:id="2262" w:author="Autor"/>
                <w:i/>
              </w:rPr>
            </w:pPr>
            <w:ins w:id="2263" w:author="Autor">
              <w:r w:rsidRPr="0063168F">
                <w:rPr>
                  <w:i/>
                </w:rPr>
                <w:t>Spolu</w:t>
              </w:r>
              <w:r w:rsidRPr="004B75A3">
                <w:rPr>
                  <w:i/>
                  <w:sz w:val="16"/>
                  <w:szCs w:val="16"/>
                </w:rPr>
                <w:t xml:space="preserve"> </w:t>
              </w:r>
              <w:r>
                <w:rPr>
                  <w:i/>
                  <w:sz w:val="16"/>
                  <w:szCs w:val="16"/>
                </w:rPr>
                <w:t>k 31.12./30</w:t>
              </w:r>
              <w:r w:rsidRPr="004B75A3">
                <w:rPr>
                  <w:i/>
                  <w:sz w:val="16"/>
                  <w:szCs w:val="16"/>
                </w:rPr>
                <w:t>.6</w:t>
              </w:r>
              <w:r>
                <w:rPr>
                  <w:i/>
                  <w:sz w:val="16"/>
                  <w:szCs w:val="16"/>
                </w:rPr>
                <w:t>.</w:t>
              </w:r>
            </w:ins>
          </w:p>
        </w:tc>
      </w:tr>
      <w:tr w:rsidR="001B7DB3" w:rsidTr="00CB661B">
        <w:trPr>
          <w:ins w:id="2264" w:author="Autor"/>
        </w:trPr>
        <w:tc>
          <w:tcPr>
            <w:tcW w:w="1676" w:type="dxa"/>
          </w:tcPr>
          <w:p w:rsidR="001B7DB3" w:rsidRDefault="002D6432" w:rsidP="002D6432">
            <w:pPr>
              <w:jc w:val="both"/>
              <w:rPr>
                <w:ins w:id="2265" w:author="Autor"/>
                <w:i/>
              </w:rPr>
            </w:pPr>
            <w:ins w:id="2266" w:author="Autor">
              <w:r>
                <w:rPr>
                  <w:i/>
                </w:rPr>
                <w:t>Eventy</w:t>
              </w:r>
            </w:ins>
          </w:p>
        </w:tc>
        <w:tc>
          <w:tcPr>
            <w:tcW w:w="1086" w:type="dxa"/>
          </w:tcPr>
          <w:p w:rsidR="001B7DB3" w:rsidRDefault="001B7DB3" w:rsidP="004F0CF8">
            <w:pPr>
              <w:jc w:val="both"/>
              <w:rPr>
                <w:ins w:id="2267" w:author="Autor"/>
                <w:i/>
              </w:rPr>
            </w:pPr>
          </w:p>
        </w:tc>
        <w:tc>
          <w:tcPr>
            <w:tcW w:w="1086" w:type="dxa"/>
          </w:tcPr>
          <w:p w:rsidR="001B7DB3" w:rsidRDefault="001B7DB3" w:rsidP="004F0CF8">
            <w:pPr>
              <w:jc w:val="both"/>
              <w:rPr>
                <w:ins w:id="2268" w:author="Autor"/>
                <w:i/>
              </w:rPr>
            </w:pPr>
          </w:p>
        </w:tc>
        <w:tc>
          <w:tcPr>
            <w:tcW w:w="1087" w:type="dxa"/>
          </w:tcPr>
          <w:p w:rsidR="001B7DB3" w:rsidRDefault="001B7DB3" w:rsidP="004F0CF8">
            <w:pPr>
              <w:jc w:val="both"/>
              <w:rPr>
                <w:ins w:id="2269" w:author="Autor"/>
                <w:i/>
              </w:rPr>
            </w:pPr>
          </w:p>
        </w:tc>
        <w:tc>
          <w:tcPr>
            <w:tcW w:w="1087" w:type="dxa"/>
          </w:tcPr>
          <w:p w:rsidR="001B7DB3" w:rsidRDefault="001B7DB3" w:rsidP="004F0CF8">
            <w:pPr>
              <w:jc w:val="both"/>
              <w:rPr>
                <w:ins w:id="2270" w:author="Autor"/>
                <w:i/>
              </w:rPr>
            </w:pPr>
          </w:p>
        </w:tc>
        <w:tc>
          <w:tcPr>
            <w:tcW w:w="1087" w:type="dxa"/>
          </w:tcPr>
          <w:p w:rsidR="001B7DB3" w:rsidRDefault="001B7DB3" w:rsidP="004F0CF8">
            <w:pPr>
              <w:jc w:val="both"/>
              <w:rPr>
                <w:ins w:id="2271" w:author="Autor"/>
                <w:i/>
              </w:rPr>
            </w:pPr>
          </w:p>
        </w:tc>
        <w:tc>
          <w:tcPr>
            <w:tcW w:w="1087" w:type="dxa"/>
          </w:tcPr>
          <w:p w:rsidR="001B7DB3" w:rsidRDefault="001B7DB3" w:rsidP="004F0CF8">
            <w:pPr>
              <w:jc w:val="both"/>
              <w:rPr>
                <w:ins w:id="2272" w:author="Autor"/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:rsidR="001B7DB3" w:rsidRDefault="001B7DB3" w:rsidP="004F0CF8">
            <w:pPr>
              <w:jc w:val="both"/>
              <w:rPr>
                <w:ins w:id="2273" w:author="Autor"/>
                <w:i/>
              </w:rPr>
            </w:pPr>
          </w:p>
        </w:tc>
      </w:tr>
      <w:tr w:rsidR="000868F6" w:rsidTr="00CB661B">
        <w:trPr>
          <w:ins w:id="2274" w:author="Autor"/>
        </w:trPr>
        <w:tc>
          <w:tcPr>
            <w:tcW w:w="1676" w:type="dxa"/>
          </w:tcPr>
          <w:p w:rsidR="000868F6" w:rsidRPr="00745A72" w:rsidRDefault="00BF0F3A" w:rsidP="004F0CF8">
            <w:pPr>
              <w:jc w:val="both"/>
              <w:rPr>
                <w:ins w:id="2275" w:author="Autor"/>
                <w:i/>
              </w:rPr>
            </w:pPr>
            <w:ins w:id="2276" w:author="Autor">
              <w:r>
                <w:rPr>
                  <w:i/>
                </w:rPr>
                <w:t>Masmédiá</w:t>
              </w:r>
              <w:r w:rsidR="002D6432">
                <w:rPr>
                  <w:i/>
                </w:rPr>
                <w:t xml:space="preserve"> (t</w:t>
              </w:r>
              <w:r w:rsidR="001B7DB3">
                <w:rPr>
                  <w:i/>
                </w:rPr>
                <w:t>lačové správy</w:t>
              </w:r>
              <w:r w:rsidR="002D6432">
                <w:rPr>
                  <w:i/>
                </w:rPr>
                <w:t>, články, rozhovory</w:t>
              </w:r>
              <w:r w:rsidR="006E0B5D">
                <w:rPr>
                  <w:i/>
                </w:rPr>
                <w:t xml:space="preserve"> a pod.</w:t>
              </w:r>
              <w:r w:rsidR="002D6432">
                <w:rPr>
                  <w:i/>
                </w:rPr>
                <w:t>)</w:t>
              </w:r>
            </w:ins>
          </w:p>
        </w:tc>
        <w:tc>
          <w:tcPr>
            <w:tcW w:w="1086" w:type="dxa"/>
          </w:tcPr>
          <w:p w:rsidR="000868F6" w:rsidRDefault="000868F6" w:rsidP="004F0CF8">
            <w:pPr>
              <w:jc w:val="both"/>
              <w:rPr>
                <w:ins w:id="2277" w:author="Autor"/>
                <w:i/>
              </w:rPr>
            </w:pPr>
          </w:p>
        </w:tc>
        <w:tc>
          <w:tcPr>
            <w:tcW w:w="1086" w:type="dxa"/>
          </w:tcPr>
          <w:p w:rsidR="000868F6" w:rsidRDefault="000868F6" w:rsidP="004F0CF8">
            <w:pPr>
              <w:jc w:val="both"/>
              <w:rPr>
                <w:ins w:id="2278" w:author="Autor"/>
                <w:i/>
              </w:rPr>
            </w:pPr>
          </w:p>
        </w:tc>
        <w:tc>
          <w:tcPr>
            <w:tcW w:w="1087" w:type="dxa"/>
          </w:tcPr>
          <w:p w:rsidR="000868F6" w:rsidRDefault="000868F6" w:rsidP="004F0CF8">
            <w:pPr>
              <w:jc w:val="both"/>
              <w:rPr>
                <w:ins w:id="2279" w:author="Autor"/>
                <w:i/>
              </w:rPr>
            </w:pPr>
          </w:p>
        </w:tc>
        <w:tc>
          <w:tcPr>
            <w:tcW w:w="1087" w:type="dxa"/>
          </w:tcPr>
          <w:p w:rsidR="000868F6" w:rsidRDefault="000868F6" w:rsidP="004F0CF8">
            <w:pPr>
              <w:jc w:val="both"/>
              <w:rPr>
                <w:ins w:id="2280" w:author="Autor"/>
                <w:i/>
              </w:rPr>
            </w:pPr>
          </w:p>
        </w:tc>
        <w:tc>
          <w:tcPr>
            <w:tcW w:w="1087" w:type="dxa"/>
          </w:tcPr>
          <w:p w:rsidR="000868F6" w:rsidRDefault="000868F6" w:rsidP="004F0CF8">
            <w:pPr>
              <w:jc w:val="both"/>
              <w:rPr>
                <w:ins w:id="2281" w:author="Autor"/>
                <w:i/>
              </w:rPr>
            </w:pPr>
          </w:p>
        </w:tc>
        <w:tc>
          <w:tcPr>
            <w:tcW w:w="1087" w:type="dxa"/>
          </w:tcPr>
          <w:p w:rsidR="000868F6" w:rsidRDefault="000868F6" w:rsidP="004F0CF8">
            <w:pPr>
              <w:jc w:val="both"/>
              <w:rPr>
                <w:ins w:id="2282" w:author="Autor"/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:rsidR="000868F6" w:rsidRDefault="000868F6" w:rsidP="004F0CF8">
            <w:pPr>
              <w:jc w:val="both"/>
              <w:rPr>
                <w:ins w:id="2283" w:author="Autor"/>
                <w:i/>
              </w:rPr>
            </w:pPr>
          </w:p>
        </w:tc>
      </w:tr>
      <w:tr w:rsidR="000868F6" w:rsidTr="00CB661B">
        <w:trPr>
          <w:ins w:id="2284" w:author="Autor"/>
        </w:trPr>
        <w:tc>
          <w:tcPr>
            <w:tcW w:w="1676" w:type="dxa"/>
          </w:tcPr>
          <w:p w:rsidR="000868F6" w:rsidRDefault="001B7DB3" w:rsidP="004F0CF8">
            <w:pPr>
              <w:jc w:val="both"/>
              <w:rPr>
                <w:ins w:id="2285" w:author="Autor"/>
                <w:i/>
              </w:rPr>
            </w:pPr>
            <w:ins w:id="2286" w:author="Autor">
              <w:r>
                <w:rPr>
                  <w:i/>
                </w:rPr>
                <w:t>Informačn</w:t>
              </w:r>
              <w:r w:rsidR="002D6432">
                <w:rPr>
                  <w:i/>
                </w:rPr>
                <w:t>o-propagačné</w:t>
              </w:r>
              <w:r>
                <w:rPr>
                  <w:i/>
                </w:rPr>
                <w:t xml:space="preserve"> materiály</w:t>
              </w:r>
              <w:r w:rsidR="002D6432">
                <w:rPr>
                  <w:i/>
                </w:rPr>
                <w:t xml:space="preserve"> (letáky,brožúry a pod.)</w:t>
              </w:r>
            </w:ins>
          </w:p>
        </w:tc>
        <w:tc>
          <w:tcPr>
            <w:tcW w:w="1086" w:type="dxa"/>
          </w:tcPr>
          <w:p w:rsidR="000868F6" w:rsidRDefault="000868F6" w:rsidP="004F0CF8">
            <w:pPr>
              <w:jc w:val="both"/>
              <w:rPr>
                <w:ins w:id="2287" w:author="Autor"/>
                <w:i/>
              </w:rPr>
            </w:pPr>
          </w:p>
        </w:tc>
        <w:tc>
          <w:tcPr>
            <w:tcW w:w="1086" w:type="dxa"/>
          </w:tcPr>
          <w:p w:rsidR="000868F6" w:rsidRDefault="000868F6" w:rsidP="004F0CF8">
            <w:pPr>
              <w:jc w:val="both"/>
              <w:rPr>
                <w:ins w:id="2288" w:author="Autor"/>
                <w:i/>
              </w:rPr>
            </w:pPr>
          </w:p>
        </w:tc>
        <w:tc>
          <w:tcPr>
            <w:tcW w:w="1087" w:type="dxa"/>
          </w:tcPr>
          <w:p w:rsidR="000868F6" w:rsidRDefault="000868F6" w:rsidP="004F0CF8">
            <w:pPr>
              <w:jc w:val="both"/>
              <w:rPr>
                <w:ins w:id="2289" w:author="Autor"/>
                <w:i/>
              </w:rPr>
            </w:pPr>
          </w:p>
        </w:tc>
        <w:tc>
          <w:tcPr>
            <w:tcW w:w="1087" w:type="dxa"/>
          </w:tcPr>
          <w:p w:rsidR="000868F6" w:rsidRDefault="000868F6" w:rsidP="004F0CF8">
            <w:pPr>
              <w:jc w:val="both"/>
              <w:rPr>
                <w:ins w:id="2290" w:author="Autor"/>
                <w:i/>
              </w:rPr>
            </w:pPr>
          </w:p>
        </w:tc>
        <w:tc>
          <w:tcPr>
            <w:tcW w:w="1087" w:type="dxa"/>
          </w:tcPr>
          <w:p w:rsidR="000868F6" w:rsidRDefault="000868F6" w:rsidP="004F0CF8">
            <w:pPr>
              <w:jc w:val="both"/>
              <w:rPr>
                <w:ins w:id="2291" w:author="Autor"/>
                <w:i/>
              </w:rPr>
            </w:pPr>
          </w:p>
        </w:tc>
        <w:tc>
          <w:tcPr>
            <w:tcW w:w="1087" w:type="dxa"/>
          </w:tcPr>
          <w:p w:rsidR="000868F6" w:rsidRDefault="000868F6" w:rsidP="004F0CF8">
            <w:pPr>
              <w:jc w:val="both"/>
              <w:rPr>
                <w:ins w:id="2292" w:author="Autor"/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:rsidR="000868F6" w:rsidRDefault="000868F6" w:rsidP="004F0CF8">
            <w:pPr>
              <w:jc w:val="both"/>
              <w:rPr>
                <w:ins w:id="2293" w:author="Autor"/>
                <w:i/>
              </w:rPr>
            </w:pPr>
          </w:p>
        </w:tc>
      </w:tr>
      <w:tr w:rsidR="000868F6" w:rsidTr="00CB661B">
        <w:trPr>
          <w:ins w:id="2294" w:author="Autor"/>
        </w:trPr>
        <w:tc>
          <w:tcPr>
            <w:tcW w:w="1676" w:type="dxa"/>
          </w:tcPr>
          <w:p w:rsidR="000868F6" w:rsidRDefault="006E0B5D" w:rsidP="001B7DB3">
            <w:pPr>
              <w:jc w:val="both"/>
              <w:rPr>
                <w:ins w:id="2295" w:author="Autor"/>
                <w:i/>
              </w:rPr>
            </w:pPr>
            <w:ins w:id="2296" w:author="Autor">
              <w:r>
                <w:rPr>
                  <w:i/>
                </w:rPr>
                <w:t>Uverejnené príspevky (web, soc. médiá IPC)</w:t>
              </w:r>
            </w:ins>
          </w:p>
        </w:tc>
        <w:tc>
          <w:tcPr>
            <w:tcW w:w="1086" w:type="dxa"/>
          </w:tcPr>
          <w:p w:rsidR="000868F6" w:rsidRDefault="000868F6" w:rsidP="004F0CF8">
            <w:pPr>
              <w:jc w:val="both"/>
              <w:rPr>
                <w:ins w:id="2297" w:author="Autor"/>
                <w:i/>
              </w:rPr>
            </w:pPr>
          </w:p>
        </w:tc>
        <w:tc>
          <w:tcPr>
            <w:tcW w:w="1086" w:type="dxa"/>
          </w:tcPr>
          <w:p w:rsidR="000868F6" w:rsidRDefault="000868F6" w:rsidP="004F0CF8">
            <w:pPr>
              <w:jc w:val="both"/>
              <w:rPr>
                <w:ins w:id="2298" w:author="Autor"/>
                <w:i/>
              </w:rPr>
            </w:pPr>
          </w:p>
        </w:tc>
        <w:tc>
          <w:tcPr>
            <w:tcW w:w="1087" w:type="dxa"/>
          </w:tcPr>
          <w:p w:rsidR="000868F6" w:rsidRDefault="000868F6" w:rsidP="004F0CF8">
            <w:pPr>
              <w:jc w:val="both"/>
              <w:rPr>
                <w:ins w:id="2299" w:author="Autor"/>
                <w:i/>
              </w:rPr>
            </w:pPr>
          </w:p>
        </w:tc>
        <w:tc>
          <w:tcPr>
            <w:tcW w:w="1087" w:type="dxa"/>
          </w:tcPr>
          <w:p w:rsidR="000868F6" w:rsidRDefault="000868F6" w:rsidP="004F0CF8">
            <w:pPr>
              <w:jc w:val="both"/>
              <w:rPr>
                <w:ins w:id="2300" w:author="Autor"/>
                <w:i/>
              </w:rPr>
            </w:pPr>
          </w:p>
        </w:tc>
        <w:tc>
          <w:tcPr>
            <w:tcW w:w="1087" w:type="dxa"/>
          </w:tcPr>
          <w:p w:rsidR="000868F6" w:rsidRDefault="000868F6" w:rsidP="004F0CF8">
            <w:pPr>
              <w:jc w:val="both"/>
              <w:rPr>
                <w:ins w:id="2301" w:author="Autor"/>
                <w:i/>
              </w:rPr>
            </w:pPr>
          </w:p>
        </w:tc>
        <w:tc>
          <w:tcPr>
            <w:tcW w:w="1087" w:type="dxa"/>
          </w:tcPr>
          <w:p w:rsidR="000868F6" w:rsidRDefault="000868F6" w:rsidP="004F0CF8">
            <w:pPr>
              <w:jc w:val="both"/>
              <w:rPr>
                <w:ins w:id="2302" w:author="Autor"/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:rsidR="000868F6" w:rsidRDefault="000868F6" w:rsidP="004F0CF8">
            <w:pPr>
              <w:jc w:val="both"/>
              <w:rPr>
                <w:ins w:id="2303" w:author="Autor"/>
                <w:i/>
              </w:rPr>
            </w:pPr>
          </w:p>
        </w:tc>
      </w:tr>
      <w:tr w:rsidR="000868F6" w:rsidTr="00CB661B">
        <w:trPr>
          <w:ins w:id="2304" w:author="Autor"/>
        </w:trPr>
        <w:tc>
          <w:tcPr>
            <w:tcW w:w="1676" w:type="dxa"/>
          </w:tcPr>
          <w:p w:rsidR="000868F6" w:rsidRDefault="000868F6" w:rsidP="004F0CF8">
            <w:pPr>
              <w:jc w:val="both"/>
              <w:rPr>
                <w:ins w:id="2305" w:author="Autor"/>
                <w:i/>
              </w:rPr>
            </w:pPr>
            <w:ins w:id="2306" w:author="Autor">
              <w:r>
                <w:rPr>
                  <w:i/>
                </w:rPr>
                <w:t>Iné</w:t>
              </w:r>
            </w:ins>
          </w:p>
        </w:tc>
        <w:tc>
          <w:tcPr>
            <w:tcW w:w="1086" w:type="dxa"/>
          </w:tcPr>
          <w:p w:rsidR="000868F6" w:rsidRDefault="000868F6" w:rsidP="004F0CF8">
            <w:pPr>
              <w:jc w:val="both"/>
              <w:rPr>
                <w:ins w:id="2307" w:author="Autor"/>
                <w:i/>
              </w:rPr>
            </w:pPr>
          </w:p>
        </w:tc>
        <w:tc>
          <w:tcPr>
            <w:tcW w:w="1086" w:type="dxa"/>
          </w:tcPr>
          <w:p w:rsidR="000868F6" w:rsidRDefault="000868F6" w:rsidP="004F0CF8">
            <w:pPr>
              <w:jc w:val="both"/>
              <w:rPr>
                <w:ins w:id="2308" w:author="Autor"/>
                <w:i/>
              </w:rPr>
            </w:pPr>
          </w:p>
        </w:tc>
        <w:tc>
          <w:tcPr>
            <w:tcW w:w="1087" w:type="dxa"/>
          </w:tcPr>
          <w:p w:rsidR="000868F6" w:rsidRDefault="000868F6" w:rsidP="004F0CF8">
            <w:pPr>
              <w:jc w:val="both"/>
              <w:rPr>
                <w:ins w:id="2309" w:author="Autor"/>
                <w:i/>
              </w:rPr>
            </w:pPr>
          </w:p>
        </w:tc>
        <w:tc>
          <w:tcPr>
            <w:tcW w:w="1087" w:type="dxa"/>
          </w:tcPr>
          <w:p w:rsidR="000868F6" w:rsidRDefault="000868F6" w:rsidP="004F0CF8">
            <w:pPr>
              <w:jc w:val="both"/>
              <w:rPr>
                <w:ins w:id="2310" w:author="Autor"/>
                <w:i/>
              </w:rPr>
            </w:pPr>
          </w:p>
        </w:tc>
        <w:tc>
          <w:tcPr>
            <w:tcW w:w="1087" w:type="dxa"/>
          </w:tcPr>
          <w:p w:rsidR="000868F6" w:rsidRDefault="000868F6" w:rsidP="004F0CF8">
            <w:pPr>
              <w:jc w:val="both"/>
              <w:rPr>
                <w:ins w:id="2311" w:author="Autor"/>
                <w:i/>
              </w:rPr>
            </w:pPr>
          </w:p>
        </w:tc>
        <w:tc>
          <w:tcPr>
            <w:tcW w:w="1087" w:type="dxa"/>
          </w:tcPr>
          <w:p w:rsidR="000868F6" w:rsidRDefault="000868F6" w:rsidP="004F0CF8">
            <w:pPr>
              <w:jc w:val="both"/>
              <w:rPr>
                <w:ins w:id="2312" w:author="Autor"/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:rsidR="000868F6" w:rsidRDefault="000868F6" w:rsidP="004F0CF8">
            <w:pPr>
              <w:jc w:val="both"/>
              <w:rPr>
                <w:ins w:id="2313" w:author="Autor"/>
                <w:i/>
              </w:rPr>
            </w:pPr>
          </w:p>
        </w:tc>
      </w:tr>
      <w:tr w:rsidR="001B7DB3" w:rsidTr="00CB661B">
        <w:trPr>
          <w:ins w:id="2314" w:author="Autor"/>
        </w:trPr>
        <w:tc>
          <w:tcPr>
            <w:tcW w:w="1676" w:type="dxa"/>
            <w:shd w:val="clear" w:color="auto" w:fill="95B3D7" w:themeFill="accent1" w:themeFillTint="99"/>
          </w:tcPr>
          <w:p w:rsidR="001B7DB3" w:rsidRDefault="001B7DB3" w:rsidP="004F0CF8">
            <w:pPr>
              <w:jc w:val="both"/>
              <w:rPr>
                <w:ins w:id="2315" w:author="Autor"/>
                <w:i/>
              </w:rPr>
            </w:pPr>
            <w:ins w:id="2316" w:author="Autor">
              <w:r>
                <w:rPr>
                  <w:i/>
                </w:rPr>
                <w:t>Spolu</w:t>
              </w:r>
            </w:ins>
          </w:p>
        </w:tc>
        <w:tc>
          <w:tcPr>
            <w:tcW w:w="1086" w:type="dxa"/>
            <w:shd w:val="clear" w:color="auto" w:fill="95B3D7" w:themeFill="accent1" w:themeFillTint="99"/>
          </w:tcPr>
          <w:p w:rsidR="001B7DB3" w:rsidRDefault="001B7DB3" w:rsidP="004F0CF8">
            <w:pPr>
              <w:jc w:val="both"/>
              <w:rPr>
                <w:ins w:id="2317" w:author="Autor"/>
                <w:i/>
              </w:rPr>
            </w:pPr>
          </w:p>
        </w:tc>
        <w:tc>
          <w:tcPr>
            <w:tcW w:w="1086" w:type="dxa"/>
            <w:shd w:val="clear" w:color="auto" w:fill="95B3D7" w:themeFill="accent1" w:themeFillTint="99"/>
          </w:tcPr>
          <w:p w:rsidR="001B7DB3" w:rsidRDefault="001B7DB3" w:rsidP="004F0CF8">
            <w:pPr>
              <w:jc w:val="both"/>
              <w:rPr>
                <w:ins w:id="2318" w:author="Autor"/>
                <w:i/>
              </w:rPr>
            </w:pPr>
          </w:p>
        </w:tc>
        <w:tc>
          <w:tcPr>
            <w:tcW w:w="1087" w:type="dxa"/>
            <w:shd w:val="clear" w:color="auto" w:fill="95B3D7" w:themeFill="accent1" w:themeFillTint="99"/>
          </w:tcPr>
          <w:p w:rsidR="001B7DB3" w:rsidRDefault="001B7DB3" w:rsidP="004F0CF8">
            <w:pPr>
              <w:jc w:val="both"/>
              <w:rPr>
                <w:ins w:id="2319" w:author="Autor"/>
                <w:i/>
              </w:rPr>
            </w:pPr>
          </w:p>
        </w:tc>
        <w:tc>
          <w:tcPr>
            <w:tcW w:w="1087" w:type="dxa"/>
            <w:shd w:val="clear" w:color="auto" w:fill="95B3D7" w:themeFill="accent1" w:themeFillTint="99"/>
          </w:tcPr>
          <w:p w:rsidR="001B7DB3" w:rsidRDefault="001B7DB3" w:rsidP="004F0CF8">
            <w:pPr>
              <w:jc w:val="both"/>
              <w:rPr>
                <w:ins w:id="2320" w:author="Autor"/>
                <w:i/>
              </w:rPr>
            </w:pPr>
          </w:p>
        </w:tc>
        <w:tc>
          <w:tcPr>
            <w:tcW w:w="1087" w:type="dxa"/>
            <w:shd w:val="clear" w:color="auto" w:fill="95B3D7" w:themeFill="accent1" w:themeFillTint="99"/>
          </w:tcPr>
          <w:p w:rsidR="001B7DB3" w:rsidRDefault="001B7DB3" w:rsidP="004F0CF8">
            <w:pPr>
              <w:jc w:val="both"/>
              <w:rPr>
                <w:ins w:id="2321" w:author="Autor"/>
                <w:i/>
              </w:rPr>
            </w:pPr>
          </w:p>
        </w:tc>
        <w:tc>
          <w:tcPr>
            <w:tcW w:w="1087" w:type="dxa"/>
            <w:shd w:val="clear" w:color="auto" w:fill="95B3D7" w:themeFill="accent1" w:themeFillTint="99"/>
          </w:tcPr>
          <w:p w:rsidR="001B7DB3" w:rsidRDefault="001B7DB3" w:rsidP="004F0CF8">
            <w:pPr>
              <w:jc w:val="both"/>
              <w:rPr>
                <w:ins w:id="2322" w:author="Autor"/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:rsidR="001B7DB3" w:rsidRDefault="001B7DB3" w:rsidP="004F0CF8">
            <w:pPr>
              <w:jc w:val="both"/>
              <w:rPr>
                <w:ins w:id="2323" w:author="Autor"/>
                <w:i/>
              </w:rPr>
            </w:pPr>
          </w:p>
        </w:tc>
      </w:tr>
    </w:tbl>
    <w:p w:rsidR="000868F6" w:rsidRDefault="000868F6" w:rsidP="0081662B">
      <w:pPr>
        <w:pStyle w:val="Odsekzoznamu"/>
        <w:ind w:left="567"/>
        <w:jc w:val="both"/>
        <w:rPr>
          <w:ins w:id="2324" w:author="Autor"/>
          <w:i/>
        </w:rPr>
      </w:pPr>
    </w:p>
    <w:p w:rsidR="006E0B5D" w:rsidRPr="00292FFF" w:rsidRDefault="006E0B5D" w:rsidP="006E0B5D">
      <w:pPr>
        <w:jc w:val="both"/>
        <w:rPr>
          <w:ins w:id="2325" w:author="Autor"/>
          <w:i/>
        </w:rPr>
      </w:pPr>
      <w:ins w:id="2326" w:author="Autor">
        <w:r w:rsidRPr="00292FFF">
          <w:rPr>
            <w:i/>
          </w:rPr>
          <w:t>[</w:t>
        </w:r>
        <w:r>
          <w:rPr>
            <w:i/>
          </w:rPr>
          <w:t>popísať bližšie jednotlivé aktivity – na akých eventoch bolo IPC prezentované, v akých médiách boli publikované informácie, čo bolo ich obsahom, aké info-propagačné materiály boli vydané, čo bolo ich obsahom</w:t>
        </w:r>
        <w:r w:rsidRPr="00292FFF">
          <w:rPr>
            <w:i/>
          </w:rPr>
          <w:t>]</w:t>
        </w:r>
      </w:ins>
    </w:p>
    <w:p w:rsidR="0081662B" w:rsidRPr="004756D6" w:rsidRDefault="0081662B" w:rsidP="00C15361">
      <w:pPr>
        <w:pStyle w:val="Odsekzoznamu"/>
        <w:jc w:val="both"/>
        <w:rPr>
          <w:ins w:id="2327" w:author="Autor"/>
          <w:b/>
          <w:i/>
        </w:rPr>
      </w:pPr>
    </w:p>
    <w:p w:rsidR="009C3CF8" w:rsidRPr="00C15361" w:rsidRDefault="009C3CF8" w:rsidP="00C15361">
      <w:pPr>
        <w:pStyle w:val="MPCKO1"/>
        <w:numPr>
          <w:ilvl w:val="0"/>
          <w:numId w:val="2"/>
        </w:numPr>
        <w:ind w:left="0" w:firstLine="0"/>
      </w:pPr>
      <w:del w:id="2328" w:author="Autor">
        <w:r w:rsidRPr="004756D6" w:rsidDel="007325EA">
          <w:delText xml:space="preserve">Výzvy </w:delText>
        </w:r>
      </w:del>
      <w:bookmarkStart w:id="2329" w:name="_Toc486832263"/>
      <w:ins w:id="2330" w:author="Autor">
        <w:r w:rsidR="007325EA">
          <w:t>Podnety a návrhy</w:t>
        </w:r>
        <w:r w:rsidR="007325EA" w:rsidRPr="004756D6">
          <w:t xml:space="preserve"> </w:t>
        </w:r>
      </w:ins>
      <w:del w:id="2331" w:author="Autor">
        <w:r w:rsidRPr="004756D6">
          <w:delText xml:space="preserve">do budúcnosti </w:delText>
        </w:r>
      </w:del>
      <w:r w:rsidRPr="004756D6">
        <w:t>pri poskytovaní</w:t>
      </w:r>
      <w:r w:rsidRPr="00C15361">
        <w:t xml:space="preserve"> informačno-poradenských služieb</w:t>
      </w:r>
      <w:bookmarkEnd w:id="2329"/>
    </w:p>
    <w:p w:rsidR="004F0CF8" w:rsidRDefault="004F0CF8" w:rsidP="004F0CF8">
      <w:pPr>
        <w:pStyle w:val="MPCKO2"/>
        <w:numPr>
          <w:ilvl w:val="1"/>
          <w:numId w:val="2"/>
        </w:numPr>
        <w:ind w:left="0" w:firstLine="0"/>
        <w:rPr>
          <w:ins w:id="2332" w:author="Autor"/>
          <w:rStyle w:val="hps"/>
        </w:rPr>
      </w:pPr>
      <w:bookmarkStart w:id="2333" w:name="_Toc486832264"/>
      <w:ins w:id="2334" w:author="Autor">
        <w:r>
          <w:rPr>
            <w:rStyle w:val="hps"/>
          </w:rPr>
          <w:t>Podnety na zlepšenie od klientov</w:t>
        </w:r>
        <w:r w:rsidR="00844EBB">
          <w:rPr>
            <w:rStyle w:val="hps"/>
          </w:rPr>
          <w:t xml:space="preserve"> a verejnosti</w:t>
        </w:r>
        <w:bookmarkEnd w:id="2333"/>
      </w:ins>
    </w:p>
    <w:p w:rsidR="002E762B" w:rsidRDefault="002E762B" w:rsidP="002E762B">
      <w:pPr>
        <w:jc w:val="both"/>
        <w:rPr>
          <w:ins w:id="2335" w:author="Autor"/>
          <w:i/>
          <w:color w:val="365F91" w:themeColor="accent1" w:themeShade="BF"/>
        </w:rPr>
      </w:pPr>
    </w:p>
    <w:p w:rsidR="004F0CF8" w:rsidRDefault="002E762B" w:rsidP="002E762B">
      <w:pPr>
        <w:jc w:val="both"/>
        <w:rPr>
          <w:ins w:id="2336" w:author="Autor"/>
          <w:i/>
          <w:color w:val="365F91" w:themeColor="accent1" w:themeShade="BF"/>
        </w:rPr>
      </w:pPr>
      <w:ins w:id="2337" w:author="Autor">
        <w:r w:rsidRPr="002E762B">
          <w:rPr>
            <w:i/>
            <w:color w:val="365F91" w:themeColor="accent1" w:themeShade="BF"/>
          </w:rPr>
          <w:lastRenderedPageBreak/>
          <w:t xml:space="preserve">[tabuľku nižšie vypĺňa IPC na základe </w:t>
        </w:r>
        <w:r>
          <w:rPr>
            <w:i/>
            <w:color w:val="365F91" w:themeColor="accent1" w:themeShade="BF"/>
          </w:rPr>
          <w:t>prijatých podnetov od klientov a ostatnej verejnosti osobnou, telefonickou alebo písomnou formou</w:t>
        </w:r>
        <w:r w:rsidRPr="002E762B">
          <w:rPr>
            <w:i/>
            <w:color w:val="365F91" w:themeColor="accent1" w:themeShade="BF"/>
          </w:rPr>
          <w:t>]</w:t>
        </w:r>
      </w:ins>
    </w:p>
    <w:p w:rsidR="002E762B" w:rsidRPr="002E762B" w:rsidRDefault="002E762B" w:rsidP="002E762B">
      <w:pPr>
        <w:jc w:val="both"/>
        <w:rPr>
          <w:ins w:id="2338" w:author="Autor"/>
          <w:rStyle w:val="hps"/>
          <w:i/>
          <w:color w:val="365F91" w:themeColor="accent1" w:themeShade="BF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90"/>
        <w:gridCol w:w="5336"/>
        <w:gridCol w:w="1838"/>
        <w:gridCol w:w="1524"/>
      </w:tblGrid>
      <w:tr w:rsidR="003B089D" w:rsidTr="003B089D">
        <w:trPr>
          <w:ins w:id="2339" w:author="Autor"/>
        </w:trPr>
        <w:tc>
          <w:tcPr>
            <w:tcW w:w="590" w:type="dxa"/>
          </w:tcPr>
          <w:p w:rsidR="003B089D" w:rsidRPr="00AD11A2" w:rsidRDefault="003B089D" w:rsidP="004F0CF8">
            <w:pPr>
              <w:jc w:val="center"/>
              <w:rPr>
                <w:ins w:id="2340" w:author="Autor"/>
                <w:rStyle w:val="hps"/>
                <w:b/>
                <w:i/>
              </w:rPr>
            </w:pPr>
            <w:ins w:id="2341" w:author="Autor">
              <w:r>
                <w:rPr>
                  <w:rStyle w:val="hps"/>
                  <w:b/>
                  <w:i/>
                </w:rPr>
                <w:t>P.č.</w:t>
              </w:r>
            </w:ins>
          </w:p>
        </w:tc>
        <w:tc>
          <w:tcPr>
            <w:tcW w:w="5336" w:type="dxa"/>
          </w:tcPr>
          <w:p w:rsidR="003B089D" w:rsidRPr="00AD11A2" w:rsidRDefault="003B089D" w:rsidP="004F0CF8">
            <w:pPr>
              <w:jc w:val="center"/>
              <w:rPr>
                <w:ins w:id="2342" w:author="Autor"/>
                <w:rStyle w:val="hps"/>
                <w:b/>
                <w:i/>
              </w:rPr>
            </w:pPr>
            <w:ins w:id="2343" w:author="Autor">
              <w:r>
                <w:rPr>
                  <w:rStyle w:val="hps"/>
                  <w:b/>
                  <w:i/>
                </w:rPr>
                <w:t>Obsah podnetu</w:t>
              </w:r>
              <w:r w:rsidR="00844EBB">
                <w:rPr>
                  <w:rStyle w:val="hps"/>
                  <w:b/>
                  <w:i/>
                </w:rPr>
                <w:t xml:space="preserve"> (o.i. kto podal podnet)</w:t>
              </w:r>
            </w:ins>
          </w:p>
        </w:tc>
        <w:tc>
          <w:tcPr>
            <w:tcW w:w="1838" w:type="dxa"/>
            <w:shd w:val="clear" w:color="auto" w:fill="95B3D7" w:themeFill="accent1" w:themeFillTint="99"/>
          </w:tcPr>
          <w:p w:rsidR="003B089D" w:rsidRPr="00AD11A2" w:rsidRDefault="003B089D" w:rsidP="004F0CF8">
            <w:pPr>
              <w:jc w:val="center"/>
              <w:rPr>
                <w:ins w:id="2344" w:author="Autor"/>
                <w:rStyle w:val="hps"/>
                <w:b/>
                <w:i/>
              </w:rPr>
            </w:pPr>
            <w:ins w:id="2345" w:author="Autor">
              <w:r>
                <w:rPr>
                  <w:rStyle w:val="hps"/>
                  <w:b/>
                  <w:i/>
                </w:rPr>
                <w:t>Zrealizované opatrenie na zlepšenie (áno/nie)</w:t>
              </w:r>
            </w:ins>
          </w:p>
        </w:tc>
        <w:tc>
          <w:tcPr>
            <w:tcW w:w="1524" w:type="dxa"/>
            <w:shd w:val="clear" w:color="auto" w:fill="auto"/>
          </w:tcPr>
          <w:p w:rsidR="003B089D" w:rsidRDefault="003B089D" w:rsidP="004F0CF8">
            <w:pPr>
              <w:jc w:val="center"/>
              <w:rPr>
                <w:ins w:id="2346" w:author="Autor"/>
                <w:rStyle w:val="hps"/>
                <w:b/>
                <w:i/>
              </w:rPr>
            </w:pPr>
            <w:ins w:id="2347" w:author="Autor">
              <w:r>
                <w:rPr>
                  <w:rStyle w:val="hps"/>
                  <w:b/>
                  <w:i/>
                </w:rPr>
                <w:t>Poznámky*</w:t>
              </w:r>
            </w:ins>
          </w:p>
        </w:tc>
      </w:tr>
      <w:tr w:rsidR="003B089D" w:rsidTr="003B089D">
        <w:trPr>
          <w:ins w:id="2348" w:author="Autor"/>
        </w:trPr>
        <w:tc>
          <w:tcPr>
            <w:tcW w:w="590" w:type="dxa"/>
          </w:tcPr>
          <w:p w:rsidR="003B089D" w:rsidRDefault="003B089D" w:rsidP="004F0CF8">
            <w:pPr>
              <w:rPr>
                <w:ins w:id="2349" w:author="Autor"/>
                <w:rStyle w:val="hps"/>
              </w:rPr>
            </w:pPr>
            <w:ins w:id="2350" w:author="Autor">
              <w:r>
                <w:rPr>
                  <w:rStyle w:val="hps"/>
                </w:rPr>
                <w:t>1.</w:t>
              </w:r>
            </w:ins>
          </w:p>
        </w:tc>
        <w:tc>
          <w:tcPr>
            <w:tcW w:w="5336" w:type="dxa"/>
          </w:tcPr>
          <w:p w:rsidR="003B089D" w:rsidRDefault="003B089D" w:rsidP="004F0CF8">
            <w:pPr>
              <w:pStyle w:val="MPCKO2"/>
              <w:spacing w:before="0"/>
              <w:rPr>
                <w:ins w:id="2351" w:author="Autor"/>
                <w:rStyle w:val="hps"/>
              </w:rPr>
            </w:pPr>
          </w:p>
        </w:tc>
        <w:tc>
          <w:tcPr>
            <w:tcW w:w="1838" w:type="dxa"/>
            <w:shd w:val="clear" w:color="auto" w:fill="95B3D7" w:themeFill="accent1" w:themeFillTint="99"/>
          </w:tcPr>
          <w:p w:rsidR="003B089D" w:rsidRDefault="003B089D" w:rsidP="004F0CF8">
            <w:pPr>
              <w:pStyle w:val="MPCKO2"/>
              <w:spacing w:before="0"/>
              <w:rPr>
                <w:ins w:id="2352" w:author="Autor"/>
                <w:rStyle w:val="hps"/>
              </w:rPr>
            </w:pPr>
          </w:p>
        </w:tc>
        <w:tc>
          <w:tcPr>
            <w:tcW w:w="1524" w:type="dxa"/>
            <w:shd w:val="clear" w:color="auto" w:fill="auto"/>
          </w:tcPr>
          <w:p w:rsidR="003B089D" w:rsidRDefault="003B089D" w:rsidP="004F0CF8">
            <w:pPr>
              <w:pStyle w:val="MPCKO2"/>
              <w:spacing w:before="0"/>
              <w:rPr>
                <w:ins w:id="2353" w:author="Autor"/>
                <w:rStyle w:val="hps"/>
              </w:rPr>
            </w:pPr>
          </w:p>
        </w:tc>
      </w:tr>
      <w:tr w:rsidR="003B089D" w:rsidTr="003B089D">
        <w:trPr>
          <w:ins w:id="2354" w:author="Autor"/>
        </w:trPr>
        <w:tc>
          <w:tcPr>
            <w:tcW w:w="590" w:type="dxa"/>
          </w:tcPr>
          <w:p w:rsidR="003B089D" w:rsidRDefault="003B089D" w:rsidP="004F0CF8">
            <w:pPr>
              <w:rPr>
                <w:ins w:id="2355" w:author="Autor"/>
                <w:rStyle w:val="hps"/>
              </w:rPr>
            </w:pPr>
            <w:ins w:id="2356" w:author="Autor">
              <w:r>
                <w:rPr>
                  <w:rStyle w:val="hps"/>
                </w:rPr>
                <w:t>2.</w:t>
              </w:r>
            </w:ins>
          </w:p>
        </w:tc>
        <w:tc>
          <w:tcPr>
            <w:tcW w:w="5336" w:type="dxa"/>
          </w:tcPr>
          <w:p w:rsidR="003B089D" w:rsidRDefault="003B089D" w:rsidP="004F0CF8">
            <w:pPr>
              <w:pStyle w:val="MPCKO2"/>
              <w:spacing w:before="0"/>
              <w:rPr>
                <w:ins w:id="2357" w:author="Autor"/>
                <w:rStyle w:val="hps"/>
              </w:rPr>
            </w:pPr>
          </w:p>
        </w:tc>
        <w:tc>
          <w:tcPr>
            <w:tcW w:w="1838" w:type="dxa"/>
            <w:shd w:val="clear" w:color="auto" w:fill="95B3D7" w:themeFill="accent1" w:themeFillTint="99"/>
          </w:tcPr>
          <w:p w:rsidR="003B089D" w:rsidRDefault="003B089D" w:rsidP="004F0CF8">
            <w:pPr>
              <w:pStyle w:val="MPCKO2"/>
              <w:spacing w:before="0"/>
              <w:rPr>
                <w:ins w:id="2358" w:author="Autor"/>
                <w:rStyle w:val="hps"/>
              </w:rPr>
            </w:pPr>
          </w:p>
        </w:tc>
        <w:tc>
          <w:tcPr>
            <w:tcW w:w="1524" w:type="dxa"/>
            <w:shd w:val="clear" w:color="auto" w:fill="auto"/>
          </w:tcPr>
          <w:p w:rsidR="003B089D" w:rsidRDefault="003B089D" w:rsidP="004F0CF8">
            <w:pPr>
              <w:pStyle w:val="MPCKO2"/>
              <w:spacing w:before="0"/>
              <w:rPr>
                <w:ins w:id="2359" w:author="Autor"/>
                <w:rStyle w:val="hps"/>
              </w:rPr>
            </w:pPr>
          </w:p>
        </w:tc>
      </w:tr>
      <w:tr w:rsidR="003B089D" w:rsidTr="003B089D">
        <w:trPr>
          <w:ins w:id="2360" w:author="Autor"/>
        </w:trPr>
        <w:tc>
          <w:tcPr>
            <w:tcW w:w="590" w:type="dxa"/>
          </w:tcPr>
          <w:p w:rsidR="003B089D" w:rsidRDefault="003B089D" w:rsidP="004F0CF8">
            <w:pPr>
              <w:rPr>
                <w:ins w:id="2361" w:author="Autor"/>
                <w:rStyle w:val="hps"/>
              </w:rPr>
            </w:pPr>
            <w:ins w:id="2362" w:author="Autor">
              <w:r>
                <w:rPr>
                  <w:rStyle w:val="hps"/>
                </w:rPr>
                <w:t>x</w:t>
              </w:r>
            </w:ins>
          </w:p>
        </w:tc>
        <w:tc>
          <w:tcPr>
            <w:tcW w:w="5336" w:type="dxa"/>
          </w:tcPr>
          <w:p w:rsidR="003B089D" w:rsidRDefault="003B089D" w:rsidP="004F0CF8">
            <w:pPr>
              <w:pStyle w:val="MPCKO2"/>
              <w:spacing w:before="0"/>
              <w:rPr>
                <w:ins w:id="2363" w:author="Autor"/>
                <w:rStyle w:val="hps"/>
              </w:rPr>
            </w:pPr>
          </w:p>
        </w:tc>
        <w:tc>
          <w:tcPr>
            <w:tcW w:w="1838" w:type="dxa"/>
            <w:shd w:val="clear" w:color="auto" w:fill="95B3D7" w:themeFill="accent1" w:themeFillTint="99"/>
          </w:tcPr>
          <w:p w:rsidR="003B089D" w:rsidRDefault="003B089D" w:rsidP="004F0CF8">
            <w:pPr>
              <w:pStyle w:val="MPCKO2"/>
              <w:spacing w:before="0"/>
              <w:rPr>
                <w:ins w:id="2364" w:author="Autor"/>
                <w:rStyle w:val="hps"/>
              </w:rPr>
            </w:pPr>
          </w:p>
        </w:tc>
        <w:tc>
          <w:tcPr>
            <w:tcW w:w="1524" w:type="dxa"/>
            <w:shd w:val="clear" w:color="auto" w:fill="auto"/>
          </w:tcPr>
          <w:p w:rsidR="003B089D" w:rsidRDefault="003B089D" w:rsidP="004F0CF8">
            <w:pPr>
              <w:pStyle w:val="MPCKO2"/>
              <w:spacing w:before="0"/>
              <w:rPr>
                <w:ins w:id="2365" w:author="Autor"/>
                <w:rStyle w:val="hps"/>
              </w:rPr>
            </w:pPr>
          </w:p>
        </w:tc>
      </w:tr>
      <w:tr w:rsidR="003B089D" w:rsidTr="003B089D">
        <w:trPr>
          <w:ins w:id="2366" w:author="Autor"/>
        </w:trPr>
        <w:tc>
          <w:tcPr>
            <w:tcW w:w="590" w:type="dxa"/>
          </w:tcPr>
          <w:p w:rsidR="003B089D" w:rsidRDefault="003B089D" w:rsidP="004F0CF8">
            <w:pPr>
              <w:rPr>
                <w:ins w:id="2367" w:author="Autor"/>
                <w:rStyle w:val="hps"/>
              </w:rPr>
            </w:pPr>
            <w:ins w:id="2368" w:author="Autor">
              <w:r>
                <w:rPr>
                  <w:rStyle w:val="hps"/>
                </w:rPr>
                <w:t>xx</w:t>
              </w:r>
            </w:ins>
          </w:p>
        </w:tc>
        <w:tc>
          <w:tcPr>
            <w:tcW w:w="5336" w:type="dxa"/>
          </w:tcPr>
          <w:p w:rsidR="003B089D" w:rsidRDefault="003B089D" w:rsidP="004F0CF8">
            <w:pPr>
              <w:pStyle w:val="MPCKO2"/>
              <w:spacing w:before="0"/>
              <w:rPr>
                <w:ins w:id="2369" w:author="Autor"/>
                <w:rStyle w:val="hps"/>
              </w:rPr>
            </w:pPr>
          </w:p>
        </w:tc>
        <w:tc>
          <w:tcPr>
            <w:tcW w:w="1838" w:type="dxa"/>
            <w:shd w:val="clear" w:color="auto" w:fill="95B3D7" w:themeFill="accent1" w:themeFillTint="99"/>
          </w:tcPr>
          <w:p w:rsidR="003B089D" w:rsidRDefault="003B089D" w:rsidP="004F0CF8">
            <w:pPr>
              <w:pStyle w:val="MPCKO2"/>
              <w:spacing w:before="0"/>
              <w:rPr>
                <w:ins w:id="2370" w:author="Autor"/>
                <w:rStyle w:val="hps"/>
              </w:rPr>
            </w:pPr>
          </w:p>
        </w:tc>
        <w:tc>
          <w:tcPr>
            <w:tcW w:w="1524" w:type="dxa"/>
            <w:shd w:val="clear" w:color="auto" w:fill="auto"/>
          </w:tcPr>
          <w:p w:rsidR="003B089D" w:rsidRDefault="003B089D" w:rsidP="004F0CF8">
            <w:pPr>
              <w:pStyle w:val="MPCKO2"/>
              <w:spacing w:before="0"/>
              <w:rPr>
                <w:ins w:id="2371" w:author="Autor"/>
                <w:rStyle w:val="hps"/>
              </w:rPr>
            </w:pPr>
          </w:p>
        </w:tc>
      </w:tr>
    </w:tbl>
    <w:p w:rsidR="004F0CF8" w:rsidRPr="004F0CF8" w:rsidRDefault="004F0CF8" w:rsidP="004F0CF8">
      <w:pPr>
        <w:rPr>
          <w:ins w:id="2372" w:author="Autor"/>
          <w:rStyle w:val="hps"/>
          <w:sz w:val="20"/>
          <w:szCs w:val="20"/>
        </w:rPr>
      </w:pPr>
      <w:ins w:id="2373" w:author="Autor">
        <w:r w:rsidRPr="004F0CF8">
          <w:rPr>
            <w:rStyle w:val="hps"/>
            <w:sz w:val="20"/>
            <w:szCs w:val="20"/>
          </w:rPr>
          <w:t xml:space="preserve">*v prípade ak </w:t>
        </w:r>
        <w:r w:rsidR="003B089D">
          <w:rPr>
            <w:rStyle w:val="hps"/>
            <w:sz w:val="20"/>
            <w:szCs w:val="20"/>
          </w:rPr>
          <w:t>bolo realizované opatrenie</w:t>
        </w:r>
        <w:r w:rsidRPr="004F0CF8">
          <w:rPr>
            <w:rStyle w:val="hps"/>
            <w:sz w:val="20"/>
            <w:szCs w:val="20"/>
          </w:rPr>
          <w:t>, uviesť aj stručný popis</w:t>
        </w:r>
        <w:r w:rsidR="003B089D">
          <w:rPr>
            <w:rStyle w:val="hps"/>
            <w:sz w:val="20"/>
            <w:szCs w:val="20"/>
          </w:rPr>
          <w:t>, v prípade, ak nie uviesť dôvod</w:t>
        </w:r>
      </w:ins>
    </w:p>
    <w:p w:rsidR="004F0CF8" w:rsidRDefault="004F0CF8" w:rsidP="00D966CD">
      <w:pPr>
        <w:pStyle w:val="Odsekzoznamu"/>
        <w:ind w:left="284"/>
        <w:jc w:val="both"/>
        <w:rPr>
          <w:ins w:id="2374" w:author="Autor"/>
          <w:i/>
        </w:rPr>
      </w:pPr>
    </w:p>
    <w:p w:rsidR="00026993" w:rsidRPr="00452FBD" w:rsidRDefault="00026993">
      <w:pPr>
        <w:pStyle w:val="MPCKO2"/>
        <w:numPr>
          <w:ilvl w:val="1"/>
          <w:numId w:val="2"/>
        </w:numPr>
        <w:ind w:left="0" w:firstLine="0"/>
        <w:rPr>
          <w:rStyle w:val="hps"/>
          <w:b w:val="0"/>
          <w:color w:val="auto"/>
          <w:sz w:val="24"/>
          <w:rPrChange w:id="2375" w:author="Autor">
            <w:rPr>
              <w:rStyle w:val="hps"/>
              <w:rFonts w:cs="Times New Roman"/>
              <w:b w:val="0"/>
              <w:bCs w:val="0"/>
              <w:color w:val="auto"/>
              <w:sz w:val="24"/>
              <w:szCs w:val="24"/>
              <w:lang w:eastAsia="sk-SK"/>
            </w:rPr>
          </w:rPrChange>
        </w:rPr>
        <w:pPrChange w:id="2376" w:author="Autor">
          <w:pPr>
            <w:pStyle w:val="MPCKO2"/>
            <w:numPr>
              <w:ilvl w:val="2"/>
              <w:numId w:val="2"/>
            </w:numPr>
            <w:ind w:left="1080" w:hanging="720"/>
          </w:pPr>
        </w:pPrChange>
      </w:pPr>
      <w:bookmarkStart w:id="2377" w:name="_Toc486832265"/>
      <w:moveToRangeStart w:id="2378" w:author="Autor" w:name="move478042596"/>
      <w:moveTo w:id="2379" w:author="Autor">
        <w:r w:rsidRPr="00C43DB8">
          <w:rPr>
            <w:rStyle w:val="hps"/>
          </w:rPr>
          <w:t>Inovatívne návrhy IPC</w:t>
        </w:r>
        <w:bookmarkEnd w:id="2377"/>
        <w:r w:rsidRPr="00C43DB8">
          <w:rPr>
            <w:rStyle w:val="hps"/>
          </w:rPr>
          <w:t xml:space="preserve"> </w:t>
        </w:r>
      </w:moveTo>
    </w:p>
    <w:moveToRangeEnd w:id="2378"/>
    <w:p w:rsidR="002E762B" w:rsidRDefault="004756D6" w:rsidP="002E762B">
      <w:pPr>
        <w:jc w:val="both"/>
        <w:rPr>
          <w:ins w:id="2380" w:author="Autor"/>
          <w:i/>
          <w:color w:val="365F91" w:themeColor="accent1" w:themeShade="BF"/>
        </w:rPr>
      </w:pPr>
      <w:del w:id="2381" w:author="Autor">
        <w:r w:rsidRPr="004756D6">
          <w:rPr>
            <w:i/>
          </w:rPr>
          <w:delText>[</w:delText>
        </w:r>
      </w:del>
    </w:p>
    <w:p w:rsidR="004F0CF8" w:rsidRDefault="002E762B" w:rsidP="002E762B">
      <w:pPr>
        <w:jc w:val="both"/>
        <w:rPr>
          <w:ins w:id="2382" w:author="Autor"/>
          <w:i/>
          <w:color w:val="365F91" w:themeColor="accent1" w:themeShade="BF"/>
        </w:rPr>
      </w:pPr>
      <w:ins w:id="2383" w:author="Autor">
        <w:r w:rsidRPr="002E762B">
          <w:rPr>
            <w:i/>
            <w:color w:val="365F91" w:themeColor="accent1" w:themeShade="BF"/>
          </w:rPr>
          <w:t>[tabuľku nižšie vypĺňa IPC na základe údajov uvedených v databáze na hárku „Inovatívne návrhy na zlepšenie činnosti IPC pre EŠIF“]</w:t>
        </w:r>
      </w:ins>
    </w:p>
    <w:p w:rsidR="002E762B" w:rsidRPr="002E762B" w:rsidRDefault="002E762B" w:rsidP="002E762B">
      <w:pPr>
        <w:jc w:val="both"/>
        <w:rPr>
          <w:ins w:id="2384" w:author="Autor"/>
          <w:rStyle w:val="hps"/>
          <w:i/>
          <w:color w:val="365F91" w:themeColor="accent1" w:themeShade="BF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90"/>
        <w:gridCol w:w="5370"/>
        <w:gridCol w:w="1831"/>
        <w:gridCol w:w="1497"/>
      </w:tblGrid>
      <w:tr w:rsidR="003B089D" w:rsidTr="003B089D">
        <w:trPr>
          <w:ins w:id="2385" w:author="Autor"/>
        </w:trPr>
        <w:tc>
          <w:tcPr>
            <w:tcW w:w="590" w:type="dxa"/>
          </w:tcPr>
          <w:p w:rsidR="003B089D" w:rsidRPr="00AD11A2" w:rsidRDefault="003B089D" w:rsidP="004F0CF8">
            <w:pPr>
              <w:jc w:val="center"/>
              <w:rPr>
                <w:ins w:id="2386" w:author="Autor"/>
                <w:rStyle w:val="hps"/>
                <w:b/>
                <w:i/>
              </w:rPr>
            </w:pPr>
            <w:ins w:id="2387" w:author="Autor">
              <w:r>
                <w:rPr>
                  <w:rStyle w:val="hps"/>
                  <w:b/>
                  <w:i/>
                </w:rPr>
                <w:t>P.č.</w:t>
              </w:r>
            </w:ins>
          </w:p>
        </w:tc>
        <w:tc>
          <w:tcPr>
            <w:tcW w:w="5370" w:type="dxa"/>
          </w:tcPr>
          <w:p w:rsidR="003B089D" w:rsidRPr="00AD11A2" w:rsidRDefault="003B089D" w:rsidP="00844EBB">
            <w:pPr>
              <w:jc w:val="center"/>
              <w:rPr>
                <w:ins w:id="2388" w:author="Autor"/>
                <w:rStyle w:val="hps"/>
                <w:b/>
                <w:i/>
              </w:rPr>
            </w:pPr>
            <w:ins w:id="2389" w:author="Autor">
              <w:r>
                <w:rPr>
                  <w:rStyle w:val="hps"/>
                  <w:b/>
                  <w:i/>
                </w:rPr>
                <w:t xml:space="preserve">Obsah inovatívneho návrhu </w:t>
              </w:r>
              <w:r w:rsidR="00844EBB">
                <w:rPr>
                  <w:rStyle w:val="hps"/>
                  <w:b/>
                  <w:i/>
                </w:rPr>
                <w:t>(o.i. koho sa týka)</w:t>
              </w:r>
            </w:ins>
          </w:p>
        </w:tc>
        <w:tc>
          <w:tcPr>
            <w:tcW w:w="1831" w:type="dxa"/>
            <w:shd w:val="clear" w:color="auto" w:fill="95B3D7" w:themeFill="accent1" w:themeFillTint="99"/>
          </w:tcPr>
          <w:p w:rsidR="003B089D" w:rsidRPr="00AD11A2" w:rsidRDefault="003B089D" w:rsidP="003B089D">
            <w:pPr>
              <w:jc w:val="center"/>
              <w:rPr>
                <w:ins w:id="2390" w:author="Autor"/>
                <w:rStyle w:val="hps"/>
                <w:b/>
                <w:i/>
              </w:rPr>
            </w:pPr>
            <w:ins w:id="2391" w:author="Autor">
              <w:r>
                <w:rPr>
                  <w:rStyle w:val="hps"/>
                  <w:b/>
                  <w:i/>
                </w:rPr>
                <w:t>Zrealizovaný návrh (áno/nie)</w:t>
              </w:r>
            </w:ins>
          </w:p>
        </w:tc>
        <w:tc>
          <w:tcPr>
            <w:tcW w:w="1497" w:type="dxa"/>
            <w:shd w:val="clear" w:color="auto" w:fill="auto"/>
          </w:tcPr>
          <w:p w:rsidR="003B089D" w:rsidRDefault="003B089D" w:rsidP="003B089D">
            <w:pPr>
              <w:jc w:val="center"/>
              <w:rPr>
                <w:ins w:id="2392" w:author="Autor"/>
                <w:rStyle w:val="hps"/>
                <w:b/>
                <w:i/>
              </w:rPr>
            </w:pPr>
            <w:ins w:id="2393" w:author="Autor">
              <w:r>
                <w:rPr>
                  <w:rStyle w:val="hps"/>
                  <w:b/>
                  <w:i/>
                </w:rPr>
                <w:t>Poznámky*</w:t>
              </w:r>
            </w:ins>
          </w:p>
        </w:tc>
      </w:tr>
      <w:tr w:rsidR="003B089D" w:rsidTr="003B089D">
        <w:trPr>
          <w:ins w:id="2394" w:author="Autor"/>
        </w:trPr>
        <w:tc>
          <w:tcPr>
            <w:tcW w:w="590" w:type="dxa"/>
          </w:tcPr>
          <w:p w:rsidR="003B089D" w:rsidRDefault="003B089D" w:rsidP="004F0CF8">
            <w:pPr>
              <w:rPr>
                <w:ins w:id="2395" w:author="Autor"/>
                <w:rStyle w:val="hps"/>
              </w:rPr>
            </w:pPr>
            <w:ins w:id="2396" w:author="Autor">
              <w:r>
                <w:rPr>
                  <w:rStyle w:val="hps"/>
                </w:rPr>
                <w:t>1.</w:t>
              </w:r>
            </w:ins>
          </w:p>
        </w:tc>
        <w:tc>
          <w:tcPr>
            <w:tcW w:w="5370" w:type="dxa"/>
          </w:tcPr>
          <w:p w:rsidR="003B089D" w:rsidRDefault="003B089D" w:rsidP="004F0CF8">
            <w:pPr>
              <w:pStyle w:val="MPCKO2"/>
              <w:spacing w:before="0"/>
              <w:rPr>
                <w:ins w:id="2397" w:author="Autor"/>
                <w:rStyle w:val="hps"/>
              </w:rPr>
            </w:pPr>
          </w:p>
        </w:tc>
        <w:tc>
          <w:tcPr>
            <w:tcW w:w="1831" w:type="dxa"/>
            <w:shd w:val="clear" w:color="auto" w:fill="95B3D7" w:themeFill="accent1" w:themeFillTint="99"/>
          </w:tcPr>
          <w:p w:rsidR="003B089D" w:rsidRDefault="003B089D" w:rsidP="004F0CF8">
            <w:pPr>
              <w:pStyle w:val="MPCKO2"/>
              <w:spacing w:before="0"/>
              <w:rPr>
                <w:ins w:id="2398" w:author="Autor"/>
                <w:rStyle w:val="hps"/>
              </w:rPr>
            </w:pPr>
          </w:p>
        </w:tc>
        <w:tc>
          <w:tcPr>
            <w:tcW w:w="1497" w:type="dxa"/>
            <w:shd w:val="clear" w:color="auto" w:fill="auto"/>
          </w:tcPr>
          <w:p w:rsidR="003B089D" w:rsidRDefault="003B089D" w:rsidP="004F0CF8">
            <w:pPr>
              <w:pStyle w:val="MPCKO2"/>
              <w:spacing w:before="0"/>
              <w:rPr>
                <w:ins w:id="2399" w:author="Autor"/>
                <w:rStyle w:val="hps"/>
              </w:rPr>
            </w:pPr>
          </w:p>
        </w:tc>
      </w:tr>
      <w:tr w:rsidR="003B089D" w:rsidTr="003B089D">
        <w:trPr>
          <w:ins w:id="2400" w:author="Autor"/>
        </w:trPr>
        <w:tc>
          <w:tcPr>
            <w:tcW w:w="590" w:type="dxa"/>
          </w:tcPr>
          <w:p w:rsidR="003B089D" w:rsidRDefault="003B089D" w:rsidP="004F0CF8">
            <w:pPr>
              <w:rPr>
                <w:ins w:id="2401" w:author="Autor"/>
                <w:rStyle w:val="hps"/>
              </w:rPr>
            </w:pPr>
            <w:ins w:id="2402" w:author="Autor">
              <w:r>
                <w:rPr>
                  <w:rStyle w:val="hps"/>
                </w:rPr>
                <w:t>2.</w:t>
              </w:r>
            </w:ins>
          </w:p>
        </w:tc>
        <w:tc>
          <w:tcPr>
            <w:tcW w:w="5370" w:type="dxa"/>
          </w:tcPr>
          <w:p w:rsidR="003B089D" w:rsidRDefault="003B089D" w:rsidP="004F0CF8">
            <w:pPr>
              <w:pStyle w:val="MPCKO2"/>
              <w:spacing w:before="0"/>
              <w:rPr>
                <w:ins w:id="2403" w:author="Autor"/>
                <w:rStyle w:val="hps"/>
              </w:rPr>
            </w:pPr>
          </w:p>
        </w:tc>
        <w:tc>
          <w:tcPr>
            <w:tcW w:w="1831" w:type="dxa"/>
            <w:shd w:val="clear" w:color="auto" w:fill="95B3D7" w:themeFill="accent1" w:themeFillTint="99"/>
          </w:tcPr>
          <w:p w:rsidR="003B089D" w:rsidRDefault="003B089D" w:rsidP="004F0CF8">
            <w:pPr>
              <w:pStyle w:val="MPCKO2"/>
              <w:spacing w:before="0"/>
              <w:rPr>
                <w:ins w:id="2404" w:author="Autor"/>
                <w:rStyle w:val="hps"/>
              </w:rPr>
            </w:pPr>
          </w:p>
        </w:tc>
        <w:tc>
          <w:tcPr>
            <w:tcW w:w="1497" w:type="dxa"/>
            <w:shd w:val="clear" w:color="auto" w:fill="auto"/>
          </w:tcPr>
          <w:p w:rsidR="003B089D" w:rsidRDefault="003B089D" w:rsidP="004F0CF8">
            <w:pPr>
              <w:pStyle w:val="MPCKO2"/>
              <w:spacing w:before="0"/>
              <w:rPr>
                <w:ins w:id="2405" w:author="Autor"/>
                <w:rStyle w:val="hps"/>
              </w:rPr>
            </w:pPr>
          </w:p>
        </w:tc>
      </w:tr>
      <w:tr w:rsidR="003B089D" w:rsidTr="003B089D">
        <w:trPr>
          <w:ins w:id="2406" w:author="Autor"/>
        </w:trPr>
        <w:tc>
          <w:tcPr>
            <w:tcW w:w="590" w:type="dxa"/>
          </w:tcPr>
          <w:p w:rsidR="003B089D" w:rsidRDefault="003B089D" w:rsidP="004F0CF8">
            <w:pPr>
              <w:rPr>
                <w:ins w:id="2407" w:author="Autor"/>
                <w:rStyle w:val="hps"/>
              </w:rPr>
            </w:pPr>
            <w:ins w:id="2408" w:author="Autor">
              <w:r>
                <w:rPr>
                  <w:rStyle w:val="hps"/>
                </w:rPr>
                <w:t>x</w:t>
              </w:r>
            </w:ins>
          </w:p>
        </w:tc>
        <w:tc>
          <w:tcPr>
            <w:tcW w:w="5370" w:type="dxa"/>
          </w:tcPr>
          <w:p w:rsidR="003B089D" w:rsidRDefault="003B089D" w:rsidP="004F0CF8">
            <w:pPr>
              <w:pStyle w:val="MPCKO2"/>
              <w:spacing w:before="0"/>
              <w:rPr>
                <w:ins w:id="2409" w:author="Autor"/>
                <w:rStyle w:val="hps"/>
              </w:rPr>
            </w:pPr>
          </w:p>
        </w:tc>
        <w:tc>
          <w:tcPr>
            <w:tcW w:w="1831" w:type="dxa"/>
            <w:shd w:val="clear" w:color="auto" w:fill="95B3D7" w:themeFill="accent1" w:themeFillTint="99"/>
          </w:tcPr>
          <w:p w:rsidR="003B089D" w:rsidRDefault="003B089D" w:rsidP="004F0CF8">
            <w:pPr>
              <w:pStyle w:val="MPCKO2"/>
              <w:spacing w:before="0"/>
              <w:rPr>
                <w:ins w:id="2410" w:author="Autor"/>
                <w:rStyle w:val="hps"/>
              </w:rPr>
            </w:pPr>
          </w:p>
        </w:tc>
        <w:tc>
          <w:tcPr>
            <w:tcW w:w="1497" w:type="dxa"/>
            <w:shd w:val="clear" w:color="auto" w:fill="auto"/>
          </w:tcPr>
          <w:p w:rsidR="003B089D" w:rsidRDefault="003B089D" w:rsidP="004F0CF8">
            <w:pPr>
              <w:pStyle w:val="MPCKO2"/>
              <w:spacing w:before="0"/>
              <w:rPr>
                <w:ins w:id="2411" w:author="Autor"/>
                <w:rStyle w:val="hps"/>
              </w:rPr>
            </w:pPr>
          </w:p>
        </w:tc>
      </w:tr>
      <w:tr w:rsidR="003B089D" w:rsidTr="003B089D">
        <w:trPr>
          <w:ins w:id="2412" w:author="Autor"/>
        </w:trPr>
        <w:tc>
          <w:tcPr>
            <w:tcW w:w="590" w:type="dxa"/>
          </w:tcPr>
          <w:p w:rsidR="003B089D" w:rsidRDefault="003B089D" w:rsidP="004F0CF8">
            <w:pPr>
              <w:rPr>
                <w:ins w:id="2413" w:author="Autor"/>
                <w:rStyle w:val="hps"/>
              </w:rPr>
            </w:pPr>
            <w:ins w:id="2414" w:author="Autor">
              <w:r>
                <w:rPr>
                  <w:rStyle w:val="hps"/>
                </w:rPr>
                <w:t>xx</w:t>
              </w:r>
            </w:ins>
          </w:p>
        </w:tc>
        <w:tc>
          <w:tcPr>
            <w:tcW w:w="5370" w:type="dxa"/>
          </w:tcPr>
          <w:p w:rsidR="003B089D" w:rsidRDefault="003B089D" w:rsidP="004F0CF8">
            <w:pPr>
              <w:pStyle w:val="MPCKO2"/>
              <w:spacing w:before="0"/>
              <w:rPr>
                <w:ins w:id="2415" w:author="Autor"/>
                <w:rStyle w:val="hps"/>
              </w:rPr>
            </w:pPr>
          </w:p>
        </w:tc>
        <w:tc>
          <w:tcPr>
            <w:tcW w:w="1831" w:type="dxa"/>
            <w:shd w:val="clear" w:color="auto" w:fill="95B3D7" w:themeFill="accent1" w:themeFillTint="99"/>
          </w:tcPr>
          <w:p w:rsidR="003B089D" w:rsidRDefault="003B089D" w:rsidP="004F0CF8">
            <w:pPr>
              <w:pStyle w:val="MPCKO2"/>
              <w:spacing w:before="0"/>
              <w:rPr>
                <w:ins w:id="2416" w:author="Autor"/>
                <w:rStyle w:val="hps"/>
              </w:rPr>
            </w:pPr>
          </w:p>
        </w:tc>
        <w:tc>
          <w:tcPr>
            <w:tcW w:w="1497" w:type="dxa"/>
            <w:shd w:val="clear" w:color="auto" w:fill="auto"/>
          </w:tcPr>
          <w:p w:rsidR="003B089D" w:rsidRDefault="003B089D" w:rsidP="004F0CF8">
            <w:pPr>
              <w:pStyle w:val="MPCKO2"/>
              <w:spacing w:before="0"/>
              <w:rPr>
                <w:ins w:id="2417" w:author="Autor"/>
                <w:rStyle w:val="hps"/>
              </w:rPr>
            </w:pPr>
          </w:p>
        </w:tc>
      </w:tr>
    </w:tbl>
    <w:p w:rsidR="003B089D" w:rsidRPr="004F0CF8" w:rsidRDefault="003B089D" w:rsidP="003B089D">
      <w:pPr>
        <w:rPr>
          <w:ins w:id="2418" w:author="Autor"/>
          <w:rStyle w:val="hps"/>
          <w:sz w:val="20"/>
          <w:szCs w:val="20"/>
        </w:rPr>
      </w:pPr>
      <w:ins w:id="2419" w:author="Autor">
        <w:r w:rsidRPr="004F0CF8">
          <w:rPr>
            <w:rStyle w:val="hps"/>
            <w:sz w:val="20"/>
            <w:szCs w:val="20"/>
          </w:rPr>
          <w:t xml:space="preserve">*v prípade ak </w:t>
        </w:r>
        <w:r>
          <w:rPr>
            <w:rStyle w:val="hps"/>
            <w:sz w:val="20"/>
            <w:szCs w:val="20"/>
          </w:rPr>
          <w:t>bol realizovaný návrh</w:t>
        </w:r>
        <w:r w:rsidRPr="004F0CF8">
          <w:rPr>
            <w:rStyle w:val="hps"/>
            <w:sz w:val="20"/>
            <w:szCs w:val="20"/>
          </w:rPr>
          <w:t xml:space="preserve">, uviesť aj </w:t>
        </w:r>
        <w:r>
          <w:rPr>
            <w:rStyle w:val="hps"/>
            <w:sz w:val="20"/>
            <w:szCs w:val="20"/>
          </w:rPr>
          <w:t>výsledok (zmena pred a po), v prípade, ak nie uviesť dôvod</w:t>
        </w:r>
      </w:ins>
    </w:p>
    <w:p w:rsidR="004F0CF8" w:rsidRPr="00C43DB8" w:rsidRDefault="004F0CF8" w:rsidP="004F0CF8">
      <w:pPr>
        <w:pStyle w:val="MPCKO2"/>
        <w:rPr>
          <w:ins w:id="2420" w:author="Autor"/>
          <w:rStyle w:val="hps"/>
        </w:rPr>
      </w:pPr>
    </w:p>
    <w:p w:rsidR="004F0CF8" w:rsidRPr="00844EBB" w:rsidRDefault="004F0CF8">
      <w:pPr>
        <w:jc w:val="both"/>
        <w:rPr>
          <w:i/>
        </w:rPr>
        <w:pPrChange w:id="2421" w:author="Autor">
          <w:pPr>
            <w:pStyle w:val="Odsekzoznamu"/>
            <w:ind w:left="284"/>
            <w:jc w:val="both"/>
          </w:pPr>
        </w:pPrChange>
      </w:pPr>
      <w:ins w:id="2422" w:author="Autor">
        <w:r w:rsidRPr="00844EBB">
          <w:rPr>
            <w:i/>
          </w:rPr>
          <w:t>[</w:t>
        </w:r>
        <w:r w:rsidR="002E762B">
          <w:rPr>
            <w:i/>
          </w:rPr>
          <w:t xml:space="preserve">popísať </w:t>
        </w:r>
      </w:ins>
      <w:r w:rsidRPr="00844EBB">
        <w:rPr>
          <w:i/>
        </w:rPr>
        <w:t>identifi</w:t>
      </w:r>
      <w:r w:rsidR="002E762B">
        <w:rPr>
          <w:i/>
        </w:rPr>
        <w:t>kované prekážky v činnosti IPC</w:t>
      </w:r>
      <w:r w:rsidR="003B089D" w:rsidRPr="00844EBB">
        <w:rPr>
          <w:i/>
        </w:rPr>
        <w:t xml:space="preserve">, </w:t>
      </w:r>
      <w:del w:id="2423" w:author="Autor">
        <w:r w:rsidR="00634156" w:rsidRPr="004756D6">
          <w:rPr>
            <w:i/>
          </w:rPr>
          <w:delText xml:space="preserve">návrhy na zlepšenie, </w:delText>
        </w:r>
      </w:del>
      <w:r w:rsidRPr="00844EBB">
        <w:rPr>
          <w:i/>
        </w:rPr>
        <w:t>plánované aktivity do budúcnosti]</w:t>
      </w:r>
    </w:p>
    <w:p w:rsidR="00026993" w:rsidRPr="004756D6" w:rsidRDefault="00026993" w:rsidP="00D966CD">
      <w:pPr>
        <w:pStyle w:val="Odsekzoznamu"/>
        <w:ind w:left="284"/>
        <w:jc w:val="both"/>
        <w:rPr>
          <w:ins w:id="2424" w:author="Autor"/>
          <w:i/>
        </w:rPr>
      </w:pPr>
    </w:p>
    <w:p w:rsidR="00C36CA8" w:rsidRDefault="00C36CA8" w:rsidP="00D966CD">
      <w:pPr>
        <w:jc w:val="both"/>
        <w:rPr>
          <w:i/>
        </w:rPr>
      </w:pPr>
    </w:p>
    <w:p w:rsidR="00C43DB8" w:rsidRDefault="00C43DB8" w:rsidP="00D966CD">
      <w:pPr>
        <w:jc w:val="both"/>
        <w:rPr>
          <w:i/>
        </w:rPr>
      </w:pPr>
    </w:p>
    <w:p w:rsidR="00C43DB8" w:rsidRPr="00C43DB8" w:rsidRDefault="00C43DB8" w:rsidP="00D966CD">
      <w:pPr>
        <w:jc w:val="both"/>
      </w:pPr>
      <w:r w:rsidRPr="00C43DB8">
        <w:t xml:space="preserve">Miesto, dátum                                                        Podpis a pečiatka </w:t>
      </w:r>
      <w:r w:rsidR="00310C0E">
        <w:t>štatutár</w:t>
      </w:r>
      <w:r w:rsidR="008566F2">
        <w:t>neho orgánu</w:t>
      </w:r>
      <w:r w:rsidR="00310C0E">
        <w:t xml:space="preserve"> IPC</w:t>
      </w:r>
    </w:p>
    <w:sectPr w:rsidR="00C43DB8" w:rsidRPr="00C43DB8" w:rsidSect="00BD1A65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508" w:rsidRDefault="008A3508" w:rsidP="009A02A7">
      <w:r>
        <w:separator/>
      </w:r>
    </w:p>
  </w:endnote>
  <w:endnote w:type="continuationSeparator" w:id="0">
    <w:p w:rsidR="008A3508" w:rsidRDefault="008A3508" w:rsidP="009A02A7">
      <w:r>
        <w:continuationSeparator/>
      </w:r>
    </w:p>
  </w:endnote>
  <w:endnote w:type="continuationNotice" w:id="1">
    <w:p w:rsidR="008A3508" w:rsidRDefault="008A35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ustomXmlInsRangeStart w:id="2436" w:author="Autor"/>
  <w:sdt>
    <w:sdtPr>
      <w:id w:val="167838008"/>
      <w:docPartObj>
        <w:docPartGallery w:val="Page Numbers (Bottom of Page)"/>
        <w:docPartUnique/>
      </w:docPartObj>
    </w:sdtPr>
    <w:sdtEndPr/>
    <w:sdtContent>
      <w:customXmlInsRangeEnd w:id="2436"/>
      <w:p w:rsidR="00D265A0" w:rsidRDefault="00D265A0">
        <w:pPr>
          <w:pStyle w:val="Pta"/>
          <w:jc w:val="center"/>
          <w:rPr>
            <w:ins w:id="2437" w:author="Autor"/>
          </w:rPr>
        </w:pPr>
        <w:ins w:id="2438" w:author="Autor">
          <w:r>
            <w:fldChar w:fldCharType="begin"/>
          </w:r>
          <w:r>
            <w:instrText>PAGE   \* MERGEFORMAT</w:instrText>
          </w:r>
          <w:r>
            <w:fldChar w:fldCharType="separate"/>
          </w:r>
        </w:ins>
        <w:r w:rsidR="00BD1A65">
          <w:rPr>
            <w:noProof/>
          </w:rPr>
          <w:t>3</w:t>
        </w:r>
        <w:ins w:id="2439" w:author="Autor">
          <w:r>
            <w:rPr>
              <w:noProof/>
            </w:rPr>
            <w:fldChar w:fldCharType="end"/>
          </w:r>
        </w:ins>
      </w:p>
      <w:customXmlInsRangeStart w:id="2440" w:author="Autor"/>
    </w:sdtContent>
  </w:sdt>
  <w:customXmlInsRangeEnd w:id="2440"/>
  <w:p w:rsidR="00D265A0" w:rsidRDefault="00D265A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508" w:rsidRDefault="008A3508" w:rsidP="009A02A7">
      <w:r>
        <w:separator/>
      </w:r>
    </w:p>
  </w:footnote>
  <w:footnote w:type="continuationSeparator" w:id="0">
    <w:p w:rsidR="008A3508" w:rsidRDefault="008A3508" w:rsidP="009A02A7">
      <w:r>
        <w:continuationSeparator/>
      </w:r>
    </w:p>
  </w:footnote>
  <w:footnote w:type="continuationNotice" w:id="1">
    <w:p w:rsidR="008A3508" w:rsidRDefault="008A3508"/>
  </w:footnote>
  <w:footnote w:id="2">
    <w:p w:rsidR="00D265A0" w:rsidRDefault="00D265A0">
      <w:pPr>
        <w:pStyle w:val="Textpoznmkypodiarou"/>
      </w:pPr>
      <w:r>
        <w:rPr>
          <w:rStyle w:val="Odkaznapoznmkupodiarou"/>
        </w:rPr>
        <w:footnoteRef/>
      </w:r>
      <w:r>
        <w:t xml:space="preserve"> nehodiace sa odstráňte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5A0" w:rsidRDefault="00830A0A" w:rsidP="009A02A7">
    <w:pPr>
      <w:jc w:val="right"/>
    </w:pPr>
    <w:ins w:id="2425" w:author="Autor">
      <w:r>
        <w:rPr>
          <w:rFonts w:eastAsiaTheme="majorEastAsia"/>
          <w:noProof/>
        </w:rPr>
        <w:drawing>
          <wp:anchor distT="0" distB="0" distL="114300" distR="114300" simplePos="0" relativeHeight="251665408" behindDoc="0" locked="0" layoutInCell="1" allowOverlap="1" wp14:anchorId="2805728A" wp14:editId="7407F378">
            <wp:simplePos x="0" y="0"/>
            <wp:positionH relativeFrom="column">
              <wp:posOffset>23183</wp:posOffset>
            </wp:positionH>
            <wp:positionV relativeFrom="paragraph">
              <wp:posOffset>-635</wp:posOffset>
            </wp:positionV>
            <wp:extent cx="847725" cy="756269"/>
            <wp:effectExtent l="0" t="0" r="0" b="6350"/>
            <wp:wrapNone/>
            <wp:docPr id="3" name="Obrázok 3" descr="C:\Users\malec\Documents\logo-eu-s-odkazom-na-erdf-vel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lec\Documents\logo-eu-s-odkazom-na-erdf-velke.jpg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756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  <w:del w:id="2426" w:author="Autor">
      <w:r w:rsidR="00D265A0" w:rsidDel="00830A0A">
        <w:rPr>
          <w:b/>
          <w:bCs/>
          <w:noProof/>
          <w:color w:val="000000"/>
          <w:sz w:val="52"/>
          <w:szCs w:val="52"/>
          <w:rPrChange w:id="2427">
            <w:rPr>
              <w:noProof/>
            </w:rPr>
          </w:rPrChange>
        </w:rPr>
        <w:drawing>
          <wp:anchor distT="0" distB="0" distL="114300" distR="114300" simplePos="0" relativeHeight="251664384" behindDoc="0" locked="0" layoutInCell="1" allowOverlap="1" wp14:anchorId="70142C8A" wp14:editId="50FDA457">
            <wp:simplePos x="0" y="0"/>
            <wp:positionH relativeFrom="column">
              <wp:posOffset>-40005</wp:posOffset>
            </wp:positionH>
            <wp:positionV relativeFrom="paragraph">
              <wp:posOffset>137160</wp:posOffset>
            </wp:positionV>
            <wp:extent cx="1051200" cy="691200"/>
            <wp:effectExtent l="0" t="0" r="0" b="0"/>
            <wp:wrapNone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200" cy="69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  <w:ins w:id="2428" w:author="Autor">
      <w:del w:id="2429" w:author="Autor">
        <w:r w:rsidR="00D265A0" w:rsidDel="008B6492">
          <w:rPr>
            <w:b/>
            <w:bCs/>
            <w:noProof/>
            <w:color w:val="000000"/>
            <w:sz w:val="52"/>
            <w:szCs w:val="52"/>
            <w:rPrChange w:id="2430">
              <w:rPr>
                <w:noProof/>
              </w:rPr>
            </w:rPrChange>
          </w:rPr>
          <w:drawing>
            <wp:anchor distT="0" distB="0" distL="114300" distR="114300" simplePos="0" relativeHeight="251657216" behindDoc="0" locked="0" layoutInCell="1" allowOverlap="1" wp14:anchorId="2D968156" wp14:editId="01EC9105">
              <wp:simplePos x="0" y="0"/>
              <wp:positionH relativeFrom="column">
                <wp:posOffset>-40005</wp:posOffset>
              </wp:positionH>
              <wp:positionV relativeFrom="paragraph">
                <wp:posOffset>137160</wp:posOffset>
              </wp:positionV>
              <wp:extent cx="1051200" cy="691200"/>
              <wp:effectExtent l="0" t="0" r="0" b="0"/>
              <wp:wrapNone/>
              <wp:docPr id="5" name="Obrázok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51200" cy="691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del>
      <w:r>
        <w:t xml:space="preserve">                                                       </w:t>
      </w:r>
    </w:ins>
    <w:r w:rsidR="00D265A0">
      <w:rPr>
        <w:b/>
        <w:bCs/>
        <w:noProof/>
        <w:color w:val="000000"/>
        <w:sz w:val="52"/>
        <w:szCs w:val="52"/>
      </w:rPr>
      <w:drawing>
        <wp:inline distT="0" distB="0" distL="0" distR="0" wp14:anchorId="6B8418F2" wp14:editId="45BDFB98">
          <wp:extent cx="1472400" cy="702000"/>
          <wp:effectExtent l="0" t="0" r="0" b="3175"/>
          <wp:docPr id="6" name="Obrázok 6" descr="OPTP_logo_COLOR 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OPTP_logo_COLOR smal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2400" cy="70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265A0" w:rsidRDefault="00D265A0" w:rsidP="009A02A7">
    <w:pPr>
      <w:pStyle w:val="Pa0"/>
      <w:spacing w:before="240" w:after="100" w:afterAutospacing="1"/>
      <w:ind w:left="-142" w:right="-227"/>
      <w:rPr>
        <w:del w:id="2431" w:author="Autor"/>
        <w:rStyle w:val="A3"/>
        <w:b/>
        <w:sz w:val="20"/>
        <w:szCs w:val="20"/>
      </w:rPr>
    </w:pPr>
    <w:del w:id="2432" w:author="Autor">
      <w:r w:rsidDel="00830A0A">
        <w:rPr>
          <w:rStyle w:val="A2"/>
          <w:sz w:val="20"/>
          <w:szCs w:val="20"/>
        </w:rPr>
        <w:delText xml:space="preserve"> </w:delText>
      </w:r>
      <w:r w:rsidRPr="009A02A7" w:rsidDel="00830A0A">
        <w:rPr>
          <w:rStyle w:val="A2"/>
          <w:sz w:val="20"/>
          <w:szCs w:val="20"/>
        </w:rPr>
        <w:delText>EURÓPSKA ÚNIA</w:delText>
      </w:r>
      <w:r w:rsidRPr="009A02A7" w:rsidDel="00830A0A">
        <w:rPr>
          <w:rStyle w:val="A3"/>
          <w:b/>
          <w:sz w:val="20"/>
          <w:szCs w:val="20"/>
        </w:rPr>
        <w:delText xml:space="preserve"> </w:delText>
      </w:r>
    </w:del>
    <w:r>
      <w:rPr>
        <w:rStyle w:val="A3"/>
        <w:b/>
        <w:sz w:val="20"/>
        <w:szCs w:val="20"/>
      </w:rPr>
      <w:tab/>
    </w:r>
    <w:r>
      <w:rPr>
        <w:rStyle w:val="A3"/>
        <w:b/>
        <w:sz w:val="20"/>
        <w:szCs w:val="20"/>
      </w:rPr>
      <w:tab/>
    </w:r>
    <w:r>
      <w:rPr>
        <w:rStyle w:val="A3"/>
        <w:b/>
        <w:sz w:val="20"/>
        <w:szCs w:val="20"/>
      </w:rPr>
      <w:tab/>
    </w:r>
    <w:r>
      <w:rPr>
        <w:rStyle w:val="A3"/>
        <w:b/>
        <w:sz w:val="20"/>
        <w:szCs w:val="20"/>
      </w:rPr>
      <w:tab/>
    </w:r>
    <w:r>
      <w:rPr>
        <w:rStyle w:val="A3"/>
        <w:b/>
        <w:sz w:val="20"/>
        <w:szCs w:val="20"/>
      </w:rPr>
      <w:tab/>
    </w:r>
  </w:p>
  <w:p w:rsidR="00D265A0" w:rsidRPr="009A02A7" w:rsidRDefault="00D265A0" w:rsidP="003E2B3B">
    <w:pPr>
      <w:pStyle w:val="Pa0"/>
      <w:spacing w:before="240" w:after="100" w:afterAutospacing="1"/>
      <w:ind w:left="-142" w:right="-227"/>
      <w:rPr>
        <w:b/>
        <w:color w:val="000000"/>
        <w:sz w:val="20"/>
        <w:szCs w:val="20"/>
      </w:rPr>
    </w:pPr>
    <w:ins w:id="2433" w:author="Autor">
      <w:r>
        <w:rPr>
          <w:rStyle w:val="A3"/>
          <w:b/>
          <w:sz w:val="20"/>
          <w:szCs w:val="20"/>
        </w:rPr>
        <w:br/>
      </w:r>
      <w:del w:id="2434" w:author="Autor">
        <w:r w:rsidDel="00830A0A">
          <w:rPr>
            <w:rStyle w:val="A3"/>
            <w:b/>
            <w:sz w:val="20"/>
            <w:szCs w:val="20"/>
          </w:rPr>
          <w:delText xml:space="preserve"> </w:delText>
        </w:r>
      </w:del>
    </w:ins>
    <w:del w:id="2435" w:author="Autor">
      <w:r w:rsidRPr="009A02A7" w:rsidDel="00830A0A">
        <w:rPr>
          <w:b/>
          <w:sz w:val="20"/>
          <w:szCs w:val="20"/>
        </w:rPr>
        <w:delText>Európsky fond regionálneho rozvoja</w:delText>
      </w:r>
      <w:r w:rsidRPr="009A02A7" w:rsidDel="00830A0A">
        <w:rPr>
          <w:rStyle w:val="A3"/>
          <w:b/>
          <w:sz w:val="20"/>
          <w:szCs w:val="20"/>
        </w:rPr>
        <w:delText xml:space="preserve">  </w:delText>
      </w:r>
    </w:del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A0A" w:rsidRDefault="00830A0A">
    <w:pPr>
      <w:pStyle w:val="Hlavika"/>
      <w:tabs>
        <w:tab w:val="clear" w:pos="4536"/>
        <w:tab w:val="clear" w:pos="9072"/>
        <w:tab w:val="left" w:pos="7755"/>
      </w:tabs>
      <w:pPrChange w:id="2441" w:author="Autor">
        <w:pPr>
          <w:pStyle w:val="Hlavika"/>
        </w:pPr>
      </w:pPrChange>
    </w:pPr>
    <w:ins w:id="2442" w:author="Autor">
      <w:r>
        <w:rPr>
          <w:rFonts w:eastAsiaTheme="majorEastAsia"/>
          <w:noProof/>
        </w:rPr>
        <w:drawing>
          <wp:inline distT="0" distB="0" distL="0" distR="0" wp14:anchorId="2469D48E" wp14:editId="0B0C195D">
            <wp:extent cx="847725" cy="756269"/>
            <wp:effectExtent l="0" t="0" r="0" b="6350"/>
            <wp:docPr id="1" name="Obrázok 1" descr="C:\Users\malec\Documents\logo-eu-s-odkazom-na-erdf-vel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lec\Documents\logo-eu-s-odkazom-na-erdf-velke.jpg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178" cy="758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  </w:t>
      </w:r>
      <w:r>
        <w:rPr>
          <w:b/>
          <w:bCs/>
          <w:noProof/>
          <w:color w:val="000000"/>
          <w:sz w:val="52"/>
          <w:szCs w:val="52"/>
        </w:rPr>
        <w:drawing>
          <wp:inline distT="0" distB="0" distL="0" distR="0" wp14:anchorId="6A35CD17" wp14:editId="2D09D010">
            <wp:extent cx="1472400" cy="702000"/>
            <wp:effectExtent l="0" t="0" r="0" b="3175"/>
            <wp:docPr id="2" name="Obrázok 2" descr="OPTP_logo_COLOR 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OPTP_logo_COLOR small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2400" cy="70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D3061"/>
    <w:multiLevelType w:val="hybridMultilevel"/>
    <w:tmpl w:val="382EA216"/>
    <w:lvl w:ilvl="0" w:tplc="9E34BCA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EC7789"/>
    <w:multiLevelType w:val="hybridMultilevel"/>
    <w:tmpl w:val="6BA27F30"/>
    <w:lvl w:ilvl="0" w:tplc="041B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EE49F2"/>
    <w:multiLevelType w:val="hybridMultilevel"/>
    <w:tmpl w:val="ABFED3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3B71A8"/>
    <w:multiLevelType w:val="multilevel"/>
    <w:tmpl w:val="2458C2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606" w:hanging="360"/>
      </w:pPr>
      <w:rPr>
        <w:rFonts w:hint="default"/>
        <w:b/>
        <w:i w:val="0"/>
        <w:color w:val="365F91" w:themeColor="accent1" w:themeShade="BF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3C0C5CFD"/>
    <w:multiLevelType w:val="hybridMultilevel"/>
    <w:tmpl w:val="74B4A8D8"/>
    <w:lvl w:ilvl="0" w:tplc="041B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9B445D"/>
    <w:multiLevelType w:val="hybridMultilevel"/>
    <w:tmpl w:val="24DA40C2"/>
    <w:lvl w:ilvl="0" w:tplc="9FF272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C60C71"/>
    <w:multiLevelType w:val="hybridMultilevel"/>
    <w:tmpl w:val="C14859B6"/>
    <w:lvl w:ilvl="0" w:tplc="44F261A8">
      <w:start w:val="6"/>
      <w:numFmt w:val="bullet"/>
      <w:lvlText w:val=""/>
      <w:lvlJc w:val="left"/>
      <w:pPr>
        <w:ind w:left="720" w:hanging="360"/>
      </w:pPr>
      <w:rPr>
        <w:rFonts w:ascii="Symbol" w:eastAsiaTheme="majorEastAsia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271EFE"/>
    <w:multiLevelType w:val="multilevel"/>
    <w:tmpl w:val="B9F2EF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768F1A38"/>
    <w:multiLevelType w:val="multilevel"/>
    <w:tmpl w:val="F7E8330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9">
    <w:nsid w:val="78441BD3"/>
    <w:multiLevelType w:val="hybridMultilevel"/>
    <w:tmpl w:val="E5D836C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9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</w:compat>
  <w:rsids>
    <w:rsidRoot w:val="009A02A7"/>
    <w:rsid w:val="0000791C"/>
    <w:rsid w:val="00013752"/>
    <w:rsid w:val="00026993"/>
    <w:rsid w:val="000415E3"/>
    <w:rsid w:val="00072E4C"/>
    <w:rsid w:val="00081772"/>
    <w:rsid w:val="000868F6"/>
    <w:rsid w:val="000E0100"/>
    <w:rsid w:val="000E3B95"/>
    <w:rsid w:val="00100701"/>
    <w:rsid w:val="00115848"/>
    <w:rsid w:val="0012414A"/>
    <w:rsid w:val="00124170"/>
    <w:rsid w:val="00134448"/>
    <w:rsid w:val="00145166"/>
    <w:rsid w:val="00156294"/>
    <w:rsid w:val="00165694"/>
    <w:rsid w:val="00177756"/>
    <w:rsid w:val="00180BCB"/>
    <w:rsid w:val="00195D22"/>
    <w:rsid w:val="001A4A81"/>
    <w:rsid w:val="001B7DB3"/>
    <w:rsid w:val="001E16E0"/>
    <w:rsid w:val="001E4A3E"/>
    <w:rsid w:val="001F2665"/>
    <w:rsid w:val="001F537D"/>
    <w:rsid w:val="00290C61"/>
    <w:rsid w:val="00292FFF"/>
    <w:rsid w:val="002D6432"/>
    <w:rsid w:val="002E2BFF"/>
    <w:rsid w:val="002E5F9F"/>
    <w:rsid w:val="002E762B"/>
    <w:rsid w:val="0030084D"/>
    <w:rsid w:val="00310C0E"/>
    <w:rsid w:val="00330143"/>
    <w:rsid w:val="00331CF8"/>
    <w:rsid w:val="00342913"/>
    <w:rsid w:val="00344AFD"/>
    <w:rsid w:val="003457A5"/>
    <w:rsid w:val="00353000"/>
    <w:rsid w:val="003805EF"/>
    <w:rsid w:val="00382B81"/>
    <w:rsid w:val="00383CC6"/>
    <w:rsid w:val="003A2D92"/>
    <w:rsid w:val="003B089D"/>
    <w:rsid w:val="003D7731"/>
    <w:rsid w:val="003E2B3B"/>
    <w:rsid w:val="003F6DA8"/>
    <w:rsid w:val="004128C2"/>
    <w:rsid w:val="00452FBD"/>
    <w:rsid w:val="004756D6"/>
    <w:rsid w:val="00482E23"/>
    <w:rsid w:val="004B75A3"/>
    <w:rsid w:val="004E3E7C"/>
    <w:rsid w:val="004E5259"/>
    <w:rsid w:val="004F0CF8"/>
    <w:rsid w:val="004F11F6"/>
    <w:rsid w:val="00507E42"/>
    <w:rsid w:val="00512ADE"/>
    <w:rsid w:val="005160BF"/>
    <w:rsid w:val="0052209F"/>
    <w:rsid w:val="0054042E"/>
    <w:rsid w:val="00550453"/>
    <w:rsid w:val="00554C27"/>
    <w:rsid w:val="00556F70"/>
    <w:rsid w:val="0059259F"/>
    <w:rsid w:val="005B111C"/>
    <w:rsid w:val="005B1E19"/>
    <w:rsid w:val="005B77B5"/>
    <w:rsid w:val="00602A79"/>
    <w:rsid w:val="0061483C"/>
    <w:rsid w:val="006239CB"/>
    <w:rsid w:val="0063168F"/>
    <w:rsid w:val="00634156"/>
    <w:rsid w:val="00642729"/>
    <w:rsid w:val="006573C9"/>
    <w:rsid w:val="006616D3"/>
    <w:rsid w:val="006A0F6E"/>
    <w:rsid w:val="006B53CB"/>
    <w:rsid w:val="006B6E87"/>
    <w:rsid w:val="006E0B5D"/>
    <w:rsid w:val="006E6852"/>
    <w:rsid w:val="006F4825"/>
    <w:rsid w:val="006F796E"/>
    <w:rsid w:val="00712B04"/>
    <w:rsid w:val="0072443C"/>
    <w:rsid w:val="00731D63"/>
    <w:rsid w:val="007325EA"/>
    <w:rsid w:val="00733C8D"/>
    <w:rsid w:val="00736270"/>
    <w:rsid w:val="00744F9D"/>
    <w:rsid w:val="00745A72"/>
    <w:rsid w:val="0075737C"/>
    <w:rsid w:val="007907D2"/>
    <w:rsid w:val="00793833"/>
    <w:rsid w:val="007A1325"/>
    <w:rsid w:val="007A19B6"/>
    <w:rsid w:val="007A6B21"/>
    <w:rsid w:val="007B6BFF"/>
    <w:rsid w:val="0081662B"/>
    <w:rsid w:val="00830A0A"/>
    <w:rsid w:val="00844EBB"/>
    <w:rsid w:val="008566F2"/>
    <w:rsid w:val="00857404"/>
    <w:rsid w:val="008759DB"/>
    <w:rsid w:val="00882879"/>
    <w:rsid w:val="00891544"/>
    <w:rsid w:val="008A3508"/>
    <w:rsid w:val="008B0F1E"/>
    <w:rsid w:val="008B6492"/>
    <w:rsid w:val="008B6A13"/>
    <w:rsid w:val="008E3073"/>
    <w:rsid w:val="0090765E"/>
    <w:rsid w:val="00914C5D"/>
    <w:rsid w:val="009168E7"/>
    <w:rsid w:val="00945C8C"/>
    <w:rsid w:val="00964B22"/>
    <w:rsid w:val="00987772"/>
    <w:rsid w:val="009A02A7"/>
    <w:rsid w:val="009A18A6"/>
    <w:rsid w:val="009A4217"/>
    <w:rsid w:val="009B237C"/>
    <w:rsid w:val="009C3CF8"/>
    <w:rsid w:val="009C45AF"/>
    <w:rsid w:val="009C660E"/>
    <w:rsid w:val="009D1CF6"/>
    <w:rsid w:val="009E03A8"/>
    <w:rsid w:val="009E422A"/>
    <w:rsid w:val="009F0B73"/>
    <w:rsid w:val="009F66AC"/>
    <w:rsid w:val="00A15ADF"/>
    <w:rsid w:val="00A26B23"/>
    <w:rsid w:val="00A37466"/>
    <w:rsid w:val="00A41D9C"/>
    <w:rsid w:val="00A4609F"/>
    <w:rsid w:val="00A53D75"/>
    <w:rsid w:val="00A63E82"/>
    <w:rsid w:val="00A71BA2"/>
    <w:rsid w:val="00A7458C"/>
    <w:rsid w:val="00AB05AA"/>
    <w:rsid w:val="00AB5C48"/>
    <w:rsid w:val="00AB73A2"/>
    <w:rsid w:val="00AD11A2"/>
    <w:rsid w:val="00AE3FB5"/>
    <w:rsid w:val="00AE6A1C"/>
    <w:rsid w:val="00AF1283"/>
    <w:rsid w:val="00B00CE9"/>
    <w:rsid w:val="00B12486"/>
    <w:rsid w:val="00B154E1"/>
    <w:rsid w:val="00B3019B"/>
    <w:rsid w:val="00B31823"/>
    <w:rsid w:val="00B32A13"/>
    <w:rsid w:val="00B46EBA"/>
    <w:rsid w:val="00B5711D"/>
    <w:rsid w:val="00B9731C"/>
    <w:rsid w:val="00BB7077"/>
    <w:rsid w:val="00BC6866"/>
    <w:rsid w:val="00BD1A65"/>
    <w:rsid w:val="00BE5C5D"/>
    <w:rsid w:val="00BF0F3A"/>
    <w:rsid w:val="00C03C8A"/>
    <w:rsid w:val="00C131DB"/>
    <w:rsid w:val="00C15361"/>
    <w:rsid w:val="00C36CA8"/>
    <w:rsid w:val="00C43DB8"/>
    <w:rsid w:val="00C94AA9"/>
    <w:rsid w:val="00CB3691"/>
    <w:rsid w:val="00CB63AC"/>
    <w:rsid w:val="00CB661B"/>
    <w:rsid w:val="00CC1E06"/>
    <w:rsid w:val="00CD5E97"/>
    <w:rsid w:val="00CE0CCF"/>
    <w:rsid w:val="00CE3D6C"/>
    <w:rsid w:val="00D265A0"/>
    <w:rsid w:val="00D609A7"/>
    <w:rsid w:val="00D8130A"/>
    <w:rsid w:val="00D966CD"/>
    <w:rsid w:val="00DB5E30"/>
    <w:rsid w:val="00DD35D9"/>
    <w:rsid w:val="00DD5E91"/>
    <w:rsid w:val="00E02D22"/>
    <w:rsid w:val="00E3082B"/>
    <w:rsid w:val="00E30C01"/>
    <w:rsid w:val="00E334B9"/>
    <w:rsid w:val="00E36DA7"/>
    <w:rsid w:val="00E6012F"/>
    <w:rsid w:val="00E71C36"/>
    <w:rsid w:val="00E722DB"/>
    <w:rsid w:val="00E9235E"/>
    <w:rsid w:val="00E97CD0"/>
    <w:rsid w:val="00EA068F"/>
    <w:rsid w:val="00EA3DFB"/>
    <w:rsid w:val="00EB3BAC"/>
    <w:rsid w:val="00EB3F4C"/>
    <w:rsid w:val="00EB41D4"/>
    <w:rsid w:val="00ED180A"/>
    <w:rsid w:val="00ED432F"/>
    <w:rsid w:val="00EF4DC3"/>
    <w:rsid w:val="00F0511D"/>
    <w:rsid w:val="00F24A5E"/>
    <w:rsid w:val="00F30011"/>
    <w:rsid w:val="00F50952"/>
    <w:rsid w:val="00F55A0F"/>
    <w:rsid w:val="00F567F9"/>
    <w:rsid w:val="00F65207"/>
    <w:rsid w:val="00F65A08"/>
    <w:rsid w:val="00F67114"/>
    <w:rsid w:val="00F67C61"/>
    <w:rsid w:val="00FA0DB8"/>
    <w:rsid w:val="00FC1EDB"/>
    <w:rsid w:val="00FC3660"/>
    <w:rsid w:val="00FD3A49"/>
    <w:rsid w:val="00FD45E7"/>
    <w:rsid w:val="00FD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A0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C153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153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C1536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a0">
    <w:name w:val="Pa0"/>
    <w:basedOn w:val="Normlny"/>
    <w:next w:val="Normlny"/>
    <w:uiPriority w:val="99"/>
    <w:rsid w:val="009A02A7"/>
    <w:pPr>
      <w:autoSpaceDE w:val="0"/>
      <w:autoSpaceDN w:val="0"/>
      <w:adjustRightInd w:val="0"/>
      <w:spacing w:line="241" w:lineRule="atLeast"/>
    </w:pPr>
    <w:rPr>
      <w:rFonts w:ascii="Arial" w:eastAsia="Calibri" w:hAnsi="Arial" w:cs="Arial"/>
      <w:lang w:eastAsia="en-US"/>
    </w:rPr>
  </w:style>
  <w:style w:type="character" w:customStyle="1" w:styleId="A2">
    <w:name w:val="A2"/>
    <w:uiPriority w:val="99"/>
    <w:rsid w:val="009A02A7"/>
    <w:rPr>
      <w:b/>
      <w:bCs/>
      <w:color w:val="000000"/>
      <w:sz w:val="52"/>
      <w:szCs w:val="52"/>
    </w:rPr>
  </w:style>
  <w:style w:type="character" w:customStyle="1" w:styleId="A3">
    <w:name w:val="A3"/>
    <w:uiPriority w:val="99"/>
    <w:rsid w:val="009A02A7"/>
    <w:rPr>
      <w:color w:val="000000"/>
      <w:sz w:val="32"/>
      <w:szCs w:val="32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A02A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A02A7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A02A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A02A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A02A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A02A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E4A3E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E4A3E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E4A3E"/>
    <w:rPr>
      <w:vertAlign w:val="superscript"/>
    </w:rPr>
  </w:style>
  <w:style w:type="paragraph" w:styleId="Odsekzoznamu">
    <w:name w:val="List Paragraph"/>
    <w:basedOn w:val="Normlny"/>
    <w:uiPriority w:val="34"/>
    <w:qFormat/>
    <w:rsid w:val="00115848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C153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C15361"/>
    <w:pPr>
      <w:spacing w:line="276" w:lineRule="auto"/>
      <w:outlineLvl w:val="9"/>
    </w:pPr>
  </w:style>
  <w:style w:type="paragraph" w:customStyle="1" w:styleId="MPCKO1">
    <w:name w:val="MP CKO 1"/>
    <w:basedOn w:val="Nadpis2"/>
    <w:next w:val="Normlny"/>
    <w:qFormat/>
    <w:rsid w:val="00C15361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153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C15361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1536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hps">
    <w:name w:val="hps"/>
    <w:basedOn w:val="Predvolenpsmoodseku"/>
    <w:rsid w:val="00C15361"/>
  </w:style>
  <w:style w:type="paragraph" w:styleId="Obsah2">
    <w:name w:val="toc 2"/>
    <w:basedOn w:val="Normlny"/>
    <w:next w:val="Normlny"/>
    <w:autoRedefine/>
    <w:uiPriority w:val="39"/>
    <w:unhideWhenUsed/>
    <w:rsid w:val="00C15361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C15361"/>
    <w:pPr>
      <w:spacing w:after="100"/>
      <w:ind w:left="480"/>
    </w:pPr>
  </w:style>
  <w:style w:type="character" w:styleId="Hypertextovprepojenie">
    <w:name w:val="Hyperlink"/>
    <w:basedOn w:val="Predvolenpsmoodseku"/>
    <w:uiPriority w:val="99"/>
    <w:unhideWhenUsed/>
    <w:rsid w:val="00C15361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744F9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44F9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44F9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44F9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44F9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631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itHypertextovPrepojenie">
    <w:name w:val="FollowedHyperlink"/>
    <w:basedOn w:val="Predvolenpsmoodseku"/>
    <w:uiPriority w:val="99"/>
    <w:semiHidden/>
    <w:unhideWhenUsed/>
    <w:rsid w:val="006573C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A0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C153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153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C1536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a0">
    <w:name w:val="Pa0"/>
    <w:basedOn w:val="Normlny"/>
    <w:next w:val="Normlny"/>
    <w:uiPriority w:val="99"/>
    <w:rsid w:val="009A02A7"/>
    <w:pPr>
      <w:autoSpaceDE w:val="0"/>
      <w:autoSpaceDN w:val="0"/>
      <w:adjustRightInd w:val="0"/>
      <w:spacing w:line="241" w:lineRule="atLeast"/>
    </w:pPr>
    <w:rPr>
      <w:rFonts w:ascii="Arial" w:eastAsia="Calibri" w:hAnsi="Arial" w:cs="Arial"/>
      <w:lang w:eastAsia="en-US"/>
    </w:rPr>
  </w:style>
  <w:style w:type="character" w:customStyle="1" w:styleId="A2">
    <w:name w:val="A2"/>
    <w:uiPriority w:val="99"/>
    <w:rsid w:val="009A02A7"/>
    <w:rPr>
      <w:b/>
      <w:bCs/>
      <w:color w:val="000000"/>
      <w:sz w:val="52"/>
      <w:szCs w:val="52"/>
    </w:rPr>
  </w:style>
  <w:style w:type="character" w:customStyle="1" w:styleId="A3">
    <w:name w:val="A3"/>
    <w:uiPriority w:val="99"/>
    <w:rsid w:val="009A02A7"/>
    <w:rPr>
      <w:color w:val="000000"/>
      <w:sz w:val="32"/>
      <w:szCs w:val="32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A02A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A02A7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A02A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A02A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A02A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A02A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E4A3E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E4A3E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E4A3E"/>
    <w:rPr>
      <w:vertAlign w:val="superscript"/>
    </w:rPr>
  </w:style>
  <w:style w:type="paragraph" w:styleId="Odsekzoznamu">
    <w:name w:val="List Paragraph"/>
    <w:basedOn w:val="Normlny"/>
    <w:uiPriority w:val="34"/>
    <w:qFormat/>
    <w:rsid w:val="00115848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C153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C15361"/>
    <w:pPr>
      <w:spacing w:line="276" w:lineRule="auto"/>
      <w:outlineLvl w:val="9"/>
    </w:pPr>
  </w:style>
  <w:style w:type="paragraph" w:customStyle="1" w:styleId="MPCKO1">
    <w:name w:val="MP CKO 1"/>
    <w:basedOn w:val="Nadpis2"/>
    <w:next w:val="Normlny"/>
    <w:qFormat/>
    <w:rsid w:val="00C15361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153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C15361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1536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hps">
    <w:name w:val="hps"/>
    <w:basedOn w:val="Predvolenpsmoodseku"/>
    <w:rsid w:val="00C15361"/>
  </w:style>
  <w:style w:type="paragraph" w:styleId="Obsah2">
    <w:name w:val="toc 2"/>
    <w:basedOn w:val="Normlny"/>
    <w:next w:val="Normlny"/>
    <w:autoRedefine/>
    <w:uiPriority w:val="39"/>
    <w:unhideWhenUsed/>
    <w:rsid w:val="00C15361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C15361"/>
    <w:pPr>
      <w:spacing w:after="100"/>
      <w:ind w:left="480"/>
    </w:pPr>
  </w:style>
  <w:style w:type="character" w:styleId="Hypertextovprepojenie">
    <w:name w:val="Hyperlink"/>
    <w:basedOn w:val="Predvolenpsmoodseku"/>
    <w:uiPriority w:val="99"/>
    <w:unhideWhenUsed/>
    <w:rsid w:val="00C15361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744F9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44F9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44F9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44F9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44F9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631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itHypertextovPrepojenie">
    <w:name w:val="FollowedHyperlink"/>
    <w:basedOn w:val="Predvolenpsmoodseku"/>
    <w:uiPriority w:val="99"/>
    <w:semiHidden/>
    <w:unhideWhenUsed/>
    <w:rsid w:val="006573C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D1DBA-3BA6-4D82-BDEE-47CCF8BC2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3635</Words>
  <Characters>20725</Characters>
  <Application>Microsoft Office Word</Application>
  <DocSecurity>0</DocSecurity>
  <Lines>172</Lines>
  <Paragraphs>48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2017-05-31T14:56:00Z</dcterms:created>
  <dcterms:modified xsi:type="dcterms:W3CDTF">2017-07-03T06:01:00Z</dcterms:modified>
</cp:coreProperties>
</file>